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8A120" w14:textId="1E1739D3" w:rsidR="00884C89" w:rsidRPr="0021731C" w:rsidRDefault="00000147" w:rsidP="0021731C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commentRangeStart w:id="0"/>
      <w:r w:rsidRPr="0021731C">
        <w:rPr>
          <w:rFonts w:ascii="Times New Roman" w:hAnsi="Times New Roman" w:cs="Times New Roman"/>
          <w:szCs w:val="24"/>
        </w:rPr>
        <w:t>EELNÕU</w:t>
      </w:r>
      <w:commentRangeEnd w:id="0"/>
      <w:r w:rsidR="007E0ED0">
        <w:rPr>
          <w:rStyle w:val="Kommentaariviide"/>
        </w:rPr>
        <w:commentReference w:id="0"/>
      </w:r>
      <w:r w:rsidRPr="0021731C">
        <w:rPr>
          <w:rFonts w:ascii="Times New Roman" w:hAnsi="Times New Roman" w:cs="Times New Roman"/>
          <w:szCs w:val="24"/>
        </w:rPr>
        <w:br/>
      </w:r>
      <w:r w:rsidR="0002239B">
        <w:rPr>
          <w:rFonts w:ascii="Times New Roman" w:hAnsi="Times New Roman" w:cs="Times New Roman"/>
          <w:szCs w:val="24"/>
        </w:rPr>
        <w:t>20</w:t>
      </w:r>
      <w:r w:rsidR="005D18CE">
        <w:rPr>
          <w:rFonts w:ascii="Times New Roman" w:hAnsi="Times New Roman" w:cs="Times New Roman"/>
          <w:szCs w:val="24"/>
        </w:rPr>
        <w:t>.09</w:t>
      </w:r>
      <w:r w:rsidRPr="0021731C">
        <w:rPr>
          <w:rFonts w:ascii="Times New Roman" w:hAnsi="Times New Roman" w:cs="Times New Roman"/>
          <w:szCs w:val="24"/>
        </w:rPr>
        <w:t>.2023</w:t>
      </w:r>
    </w:p>
    <w:p w14:paraId="164A0E03" w14:textId="77777777" w:rsidR="0051663F" w:rsidRDefault="0051663F" w:rsidP="002173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084436" w14:textId="63F51D0E" w:rsidR="00884C89" w:rsidRPr="0021731C" w:rsidRDefault="00000147" w:rsidP="002173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927F9">
        <w:rPr>
          <w:rFonts w:ascii="Times New Roman" w:hAnsi="Times New Roman" w:cs="Times New Roman"/>
          <w:b/>
          <w:sz w:val="28"/>
          <w:szCs w:val="28"/>
        </w:rPr>
        <w:t>Välissuhtlemisseaduse</w:t>
      </w:r>
      <w:proofErr w:type="spellEnd"/>
      <w:r w:rsidRPr="005927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27F9" w:rsidRPr="005927F9">
        <w:rPr>
          <w:rFonts w:ascii="Times New Roman" w:hAnsi="Times New Roman" w:cs="Times New Roman"/>
          <w:b/>
          <w:sz w:val="28"/>
          <w:szCs w:val="28"/>
        </w:rPr>
        <w:t>ja sellega seonduvalt teiste seaduste</w:t>
      </w:r>
      <w:r w:rsidR="005927F9" w:rsidRPr="005927F9">
        <w:rPr>
          <w:rFonts w:ascii="Times New Roman" w:hAnsi="Times New Roman" w:cs="Times New Roman"/>
          <w:b/>
          <w:szCs w:val="24"/>
        </w:rPr>
        <w:t xml:space="preserve"> </w:t>
      </w:r>
      <w:r w:rsidRPr="0021731C">
        <w:rPr>
          <w:rFonts w:ascii="Times New Roman" w:hAnsi="Times New Roman" w:cs="Times New Roman"/>
          <w:b/>
          <w:sz w:val="28"/>
          <w:szCs w:val="28"/>
        </w:rPr>
        <w:t xml:space="preserve">muutmise </w:t>
      </w:r>
      <w:commentRangeStart w:id="1"/>
      <w:r w:rsidRPr="0021731C">
        <w:rPr>
          <w:rFonts w:ascii="Times New Roman" w:hAnsi="Times New Roman" w:cs="Times New Roman"/>
          <w:b/>
          <w:sz w:val="28"/>
          <w:szCs w:val="28"/>
        </w:rPr>
        <w:t>seadus</w:t>
      </w:r>
      <w:commentRangeEnd w:id="1"/>
      <w:r w:rsidR="009D5D37">
        <w:rPr>
          <w:rStyle w:val="Kommentaariviide"/>
        </w:rPr>
        <w:commentReference w:id="1"/>
      </w:r>
      <w:del w:id="2" w:author="Iivika Sale" w:date="2023-10-12T16:47:00Z">
        <w:r w:rsidRPr="0021731C" w:rsidDel="009D5D37">
          <w:rPr>
            <w:rFonts w:ascii="Times New Roman" w:hAnsi="Times New Roman" w:cs="Times New Roman"/>
            <w:b/>
            <w:sz w:val="28"/>
            <w:szCs w:val="28"/>
          </w:rPr>
          <w:delText>e eelnõu</w:delText>
        </w:r>
      </w:del>
    </w:p>
    <w:p w14:paraId="022D8B29" w14:textId="77777777" w:rsidR="0021731C" w:rsidRDefault="0021731C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28405892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§ 1. </w:t>
      </w:r>
      <w:proofErr w:type="spellStart"/>
      <w:r w:rsidRPr="0021731C">
        <w:rPr>
          <w:rFonts w:ascii="Times New Roman" w:hAnsi="Times New Roman" w:cs="Times New Roman"/>
          <w:b/>
          <w:szCs w:val="24"/>
        </w:rPr>
        <w:t>Välissuhtlemisseaduse</w:t>
      </w:r>
      <w:proofErr w:type="spellEnd"/>
      <w:r w:rsidRPr="0021731C">
        <w:rPr>
          <w:rFonts w:ascii="Times New Roman" w:hAnsi="Times New Roman" w:cs="Times New Roman"/>
          <w:b/>
          <w:szCs w:val="24"/>
        </w:rPr>
        <w:t xml:space="preserve"> muutmine</w:t>
      </w:r>
    </w:p>
    <w:p w14:paraId="4792A71E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6021FEB7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spellStart"/>
      <w:r w:rsidRPr="0021731C">
        <w:rPr>
          <w:rFonts w:ascii="Times New Roman" w:hAnsi="Times New Roman" w:cs="Times New Roman"/>
          <w:szCs w:val="24"/>
        </w:rPr>
        <w:t>Välissuhtlemisseaduses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tehakse järgmised muudatused:</w:t>
      </w:r>
    </w:p>
    <w:p w14:paraId="1335A400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0BE14E99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1) </w:t>
      </w:r>
      <w:r w:rsidR="00487EC1">
        <w:rPr>
          <w:rFonts w:ascii="Times New Roman" w:hAnsi="Times New Roman" w:cs="Times New Roman"/>
          <w:szCs w:val="24"/>
        </w:rPr>
        <w:t>paragrahvi 1 lõige</w:t>
      </w:r>
      <w:r w:rsidRPr="0021731C">
        <w:rPr>
          <w:rFonts w:ascii="Times New Roman" w:hAnsi="Times New Roman" w:cs="Times New Roman"/>
          <w:szCs w:val="24"/>
        </w:rPr>
        <w:t xml:space="preserve"> 3 muudetakse ja sõnastatakse järgmiselt:</w:t>
      </w:r>
    </w:p>
    <w:p w14:paraId="5D90F8B4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„(3) Käesolevat seadust ei kohaldata rahastuslepingutele, riigigarantii lepingutele, riigieelarveliste laenude lepingutele ja riigi eraõiguslikes juriidilistes isikutes osalemisele.“;</w:t>
      </w:r>
    </w:p>
    <w:p w14:paraId="1DA20947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6C4AB43E" w14:textId="0E8EC1B4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2) </w:t>
      </w:r>
      <w:r w:rsidR="00487EC1">
        <w:rPr>
          <w:rFonts w:ascii="Times New Roman" w:hAnsi="Times New Roman" w:cs="Times New Roman"/>
          <w:szCs w:val="24"/>
        </w:rPr>
        <w:t xml:space="preserve">paragrahvi 3 </w:t>
      </w:r>
      <w:r w:rsidRPr="0021731C">
        <w:rPr>
          <w:rFonts w:ascii="Times New Roman" w:hAnsi="Times New Roman" w:cs="Times New Roman"/>
          <w:szCs w:val="24"/>
        </w:rPr>
        <w:t>p</w:t>
      </w:r>
      <w:r w:rsidR="00487EC1">
        <w:rPr>
          <w:rFonts w:ascii="Times New Roman" w:hAnsi="Times New Roman" w:cs="Times New Roman"/>
          <w:szCs w:val="24"/>
        </w:rPr>
        <w:t>unkt</w:t>
      </w:r>
      <w:r w:rsidRPr="0021731C">
        <w:rPr>
          <w:rFonts w:ascii="Times New Roman" w:hAnsi="Times New Roman" w:cs="Times New Roman"/>
          <w:szCs w:val="24"/>
        </w:rPr>
        <w:t xml:space="preserve"> 3 muudetakse ja sõnastatakse järgmiselt:</w:t>
      </w:r>
    </w:p>
    <w:p w14:paraId="08F1AB5C" w14:textId="6546BD9D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„3) </w:t>
      </w:r>
      <w:r w:rsidRPr="0021731C">
        <w:rPr>
          <w:rFonts w:ascii="Times New Roman" w:hAnsi="Times New Roman" w:cs="Times New Roman"/>
          <w:i/>
          <w:szCs w:val="24"/>
        </w:rPr>
        <w:t xml:space="preserve">ametkondlik </w:t>
      </w:r>
      <w:proofErr w:type="spellStart"/>
      <w:r w:rsidRPr="0021731C">
        <w:rPr>
          <w:rFonts w:ascii="Times New Roman" w:hAnsi="Times New Roman" w:cs="Times New Roman"/>
          <w:i/>
          <w:szCs w:val="24"/>
        </w:rPr>
        <w:t>välisleping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– </w:t>
      </w:r>
      <w:r w:rsidR="00050E3D">
        <w:rPr>
          <w:rFonts w:ascii="Times New Roman" w:hAnsi="Times New Roman" w:cs="Times New Roman"/>
          <w:szCs w:val="24"/>
        </w:rPr>
        <w:t>v</w:t>
      </w:r>
      <w:r w:rsidRPr="0021731C">
        <w:rPr>
          <w:rFonts w:ascii="Times New Roman" w:hAnsi="Times New Roman" w:cs="Times New Roman"/>
          <w:szCs w:val="24"/>
        </w:rPr>
        <w:t xml:space="preserve">älisriigi asutuse või rahvusvahelise organisatsiooniga sõlmitud Eesti Vabariigi riigiasutuse või omavalitsusüksuse kirjalik kokkulepe või avalik-õigusliku juriidilise isiku poolt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alusel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rakendamiseks sõlmitud kirjalik kokkulepe, mis on sõlmitud vastavalt nende pädevusele ja mida reguleeritakse rahvusvahelise õigusega.“;</w:t>
      </w:r>
    </w:p>
    <w:p w14:paraId="3A478D36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66013193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3) </w:t>
      </w:r>
      <w:r w:rsidR="00487EC1">
        <w:rPr>
          <w:rFonts w:ascii="Times New Roman" w:hAnsi="Times New Roman" w:cs="Times New Roman"/>
          <w:szCs w:val="24"/>
        </w:rPr>
        <w:t>paragrahvi 5 lõike</w:t>
      </w:r>
      <w:r w:rsidRPr="0021731C">
        <w:rPr>
          <w:rFonts w:ascii="Times New Roman" w:hAnsi="Times New Roman" w:cs="Times New Roman"/>
          <w:szCs w:val="24"/>
        </w:rPr>
        <w:t xml:space="preserve"> 2 p</w:t>
      </w:r>
      <w:r w:rsidR="00487EC1">
        <w:rPr>
          <w:rFonts w:ascii="Times New Roman" w:hAnsi="Times New Roman" w:cs="Times New Roman"/>
          <w:szCs w:val="24"/>
        </w:rPr>
        <w:t>unkt</w:t>
      </w:r>
      <w:r w:rsidRPr="0021731C">
        <w:rPr>
          <w:rFonts w:ascii="Times New Roman" w:hAnsi="Times New Roman" w:cs="Times New Roman"/>
          <w:szCs w:val="24"/>
        </w:rPr>
        <w:t xml:space="preserve"> 3 tunnistatakse kehtetuks;</w:t>
      </w:r>
    </w:p>
    <w:p w14:paraId="56D7AFE4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2B838F5A" w14:textId="71AD6183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4) </w:t>
      </w:r>
      <w:r w:rsidR="00487EC1">
        <w:rPr>
          <w:rFonts w:ascii="Times New Roman" w:hAnsi="Times New Roman" w:cs="Times New Roman"/>
          <w:szCs w:val="24"/>
        </w:rPr>
        <w:t>paragrahvi 8 lõike</w:t>
      </w:r>
      <w:r w:rsidRPr="0021731C">
        <w:rPr>
          <w:rFonts w:ascii="Times New Roman" w:hAnsi="Times New Roman" w:cs="Times New Roman"/>
          <w:szCs w:val="24"/>
        </w:rPr>
        <w:t xml:space="preserve"> 1 p</w:t>
      </w:r>
      <w:r w:rsidR="00487EC1">
        <w:rPr>
          <w:rFonts w:ascii="Times New Roman" w:hAnsi="Times New Roman" w:cs="Times New Roman"/>
          <w:szCs w:val="24"/>
        </w:rPr>
        <w:t>unktist</w:t>
      </w:r>
      <w:r w:rsidRPr="0021731C">
        <w:rPr>
          <w:rFonts w:ascii="Times New Roman" w:hAnsi="Times New Roman" w:cs="Times New Roman"/>
          <w:szCs w:val="24"/>
        </w:rPr>
        <w:t xml:space="preserve"> 6 jäetakse välja tekstiosa „ja valitsusi“;</w:t>
      </w:r>
    </w:p>
    <w:p w14:paraId="711F3B25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62CF745" w14:textId="2B9BC71A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5) </w:t>
      </w:r>
      <w:r w:rsidR="00487EC1">
        <w:rPr>
          <w:rFonts w:ascii="Times New Roman" w:hAnsi="Times New Roman" w:cs="Times New Roman"/>
          <w:szCs w:val="24"/>
        </w:rPr>
        <w:t>paragrahvi 8 lõike</w:t>
      </w:r>
      <w:r w:rsidRPr="0021731C">
        <w:rPr>
          <w:rFonts w:ascii="Times New Roman" w:hAnsi="Times New Roman" w:cs="Times New Roman"/>
          <w:szCs w:val="24"/>
        </w:rPr>
        <w:t xml:space="preserve"> 1 </w:t>
      </w:r>
      <w:commentRangeStart w:id="3"/>
      <w:r w:rsidRPr="0021731C">
        <w:rPr>
          <w:rFonts w:ascii="Times New Roman" w:hAnsi="Times New Roman" w:cs="Times New Roman"/>
          <w:szCs w:val="24"/>
        </w:rPr>
        <w:t>p</w:t>
      </w:r>
      <w:r w:rsidR="00487EC1">
        <w:rPr>
          <w:rFonts w:ascii="Times New Roman" w:hAnsi="Times New Roman" w:cs="Times New Roman"/>
          <w:szCs w:val="24"/>
        </w:rPr>
        <w:t>unkt</w:t>
      </w:r>
      <w:ins w:id="4" w:author="Iivika Sale" w:date="2023-10-12T12:59:00Z">
        <w:r w:rsidR="00AD32EC">
          <w:rPr>
            <w:rFonts w:ascii="Times New Roman" w:hAnsi="Times New Roman" w:cs="Times New Roman"/>
            <w:szCs w:val="24"/>
          </w:rPr>
          <w:t>id</w:t>
        </w:r>
      </w:ins>
      <w:r w:rsidRPr="0021731C">
        <w:rPr>
          <w:rFonts w:ascii="Times New Roman" w:hAnsi="Times New Roman" w:cs="Times New Roman"/>
          <w:szCs w:val="24"/>
        </w:rPr>
        <w:t xml:space="preserve"> 8</w:t>
      </w:r>
      <w:ins w:id="5" w:author="Iivika Sale" w:date="2023-10-12T12:59:00Z">
        <w:r w:rsidR="00AD32EC">
          <w:rPr>
            <w:rFonts w:ascii="Times New Roman" w:hAnsi="Times New Roman" w:cs="Times New Roman"/>
            <w:szCs w:val="24"/>
          </w:rPr>
          <w:t xml:space="preserve"> ja 9</w:t>
        </w:r>
      </w:ins>
      <w:r w:rsidRPr="0021731C">
        <w:rPr>
          <w:rFonts w:ascii="Times New Roman" w:hAnsi="Times New Roman" w:cs="Times New Roman"/>
          <w:szCs w:val="24"/>
        </w:rPr>
        <w:t xml:space="preserve"> </w:t>
      </w:r>
      <w:commentRangeEnd w:id="3"/>
      <w:r w:rsidR="00AD32EC">
        <w:rPr>
          <w:rStyle w:val="Kommentaariviide"/>
        </w:rPr>
        <w:commentReference w:id="3"/>
      </w:r>
      <w:r w:rsidRPr="0021731C">
        <w:rPr>
          <w:rFonts w:ascii="Times New Roman" w:hAnsi="Times New Roman" w:cs="Times New Roman"/>
          <w:szCs w:val="24"/>
        </w:rPr>
        <w:t>muudetakse ja sõnastatakse järgmiselt:</w:t>
      </w:r>
    </w:p>
    <w:p w14:paraId="16170396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„8) moodustab vajaduse korral valitsusdelegatsioone lähetamiseks teistesse riikidesse, rahvusvahelistesse organisatsioonidesse ja rahvusvahelistele nõupidamistele;“;</w:t>
      </w:r>
    </w:p>
    <w:p w14:paraId="0BF14C17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300C37B" w14:textId="77777777" w:rsidR="00884C89" w:rsidRPr="00AD32E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trike/>
          <w:szCs w:val="24"/>
          <w:rPrChange w:id="6" w:author="Iivika Sale" w:date="2023-10-12T13:00:00Z">
            <w:rPr>
              <w:rFonts w:ascii="Times New Roman" w:hAnsi="Times New Roman" w:cs="Times New Roman"/>
              <w:szCs w:val="24"/>
            </w:rPr>
          </w:rPrChange>
        </w:rPr>
      </w:pPr>
      <w:r w:rsidRPr="00AD32EC">
        <w:rPr>
          <w:rFonts w:ascii="Times New Roman" w:hAnsi="Times New Roman" w:cs="Times New Roman"/>
          <w:b/>
          <w:strike/>
          <w:szCs w:val="24"/>
          <w:rPrChange w:id="7" w:author="Iivika Sale" w:date="2023-10-12T13:00:00Z">
            <w:rPr>
              <w:rFonts w:ascii="Times New Roman" w:hAnsi="Times New Roman" w:cs="Times New Roman"/>
              <w:b/>
              <w:szCs w:val="24"/>
            </w:rPr>
          </w:rPrChange>
        </w:rPr>
        <w:t xml:space="preserve">6) </w:t>
      </w:r>
      <w:r w:rsidR="00487EC1" w:rsidRPr="00AD32EC">
        <w:rPr>
          <w:rFonts w:ascii="Times New Roman" w:hAnsi="Times New Roman" w:cs="Times New Roman"/>
          <w:strike/>
          <w:szCs w:val="24"/>
          <w:rPrChange w:id="8" w:author="Iivika Sale" w:date="2023-10-12T13:00:00Z">
            <w:rPr>
              <w:rFonts w:ascii="Times New Roman" w:hAnsi="Times New Roman" w:cs="Times New Roman"/>
              <w:szCs w:val="24"/>
            </w:rPr>
          </w:rPrChange>
        </w:rPr>
        <w:t>paragrahvi 8 lõike</w:t>
      </w:r>
      <w:r w:rsidRPr="00AD32EC">
        <w:rPr>
          <w:rFonts w:ascii="Times New Roman" w:hAnsi="Times New Roman" w:cs="Times New Roman"/>
          <w:strike/>
          <w:szCs w:val="24"/>
          <w:rPrChange w:id="9" w:author="Iivika Sale" w:date="2023-10-12T13:00:00Z">
            <w:rPr>
              <w:rFonts w:ascii="Times New Roman" w:hAnsi="Times New Roman" w:cs="Times New Roman"/>
              <w:szCs w:val="24"/>
            </w:rPr>
          </w:rPrChange>
        </w:rPr>
        <w:t xml:space="preserve"> 1 p</w:t>
      </w:r>
      <w:r w:rsidR="00487EC1" w:rsidRPr="00AD32EC">
        <w:rPr>
          <w:rFonts w:ascii="Times New Roman" w:hAnsi="Times New Roman" w:cs="Times New Roman"/>
          <w:strike/>
          <w:szCs w:val="24"/>
          <w:rPrChange w:id="10" w:author="Iivika Sale" w:date="2023-10-12T13:00:00Z">
            <w:rPr>
              <w:rFonts w:ascii="Times New Roman" w:hAnsi="Times New Roman" w:cs="Times New Roman"/>
              <w:szCs w:val="24"/>
            </w:rPr>
          </w:rPrChange>
        </w:rPr>
        <w:t>unkt</w:t>
      </w:r>
      <w:r w:rsidRPr="00AD32EC">
        <w:rPr>
          <w:rFonts w:ascii="Times New Roman" w:hAnsi="Times New Roman" w:cs="Times New Roman"/>
          <w:strike/>
          <w:szCs w:val="24"/>
          <w:rPrChange w:id="11" w:author="Iivika Sale" w:date="2023-10-12T13:00:00Z">
            <w:rPr>
              <w:rFonts w:ascii="Times New Roman" w:hAnsi="Times New Roman" w:cs="Times New Roman"/>
              <w:szCs w:val="24"/>
            </w:rPr>
          </w:rPrChange>
        </w:rPr>
        <w:t xml:space="preserve"> 9 muudetakse ja sõnastatakse järgmiselt:</w:t>
      </w:r>
    </w:p>
    <w:p w14:paraId="0F581735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„9) asutab Eesti Vabariigi diplomaatilisi esindusi välisriikidesse ja rahvusvaheliste organisatsioonide juurde ning lõpetab nende tegevuse;“;</w:t>
      </w:r>
    </w:p>
    <w:p w14:paraId="417F17B5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3BD5139" w14:textId="18B62415" w:rsidR="00884C89" w:rsidRPr="0021731C" w:rsidRDefault="00AD32EC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ins w:id="12" w:author="Iivika Sale" w:date="2023-10-12T13:00:00Z">
        <w:r>
          <w:rPr>
            <w:rFonts w:ascii="Times New Roman" w:hAnsi="Times New Roman" w:cs="Times New Roman"/>
            <w:b/>
            <w:szCs w:val="24"/>
          </w:rPr>
          <w:t>6</w:t>
        </w:r>
      </w:ins>
      <w:del w:id="13" w:author="Iivika Sale" w:date="2023-10-12T13:00:00Z">
        <w:r w:rsidR="00000147" w:rsidRPr="0021731C" w:rsidDel="00AD32EC">
          <w:rPr>
            <w:rFonts w:ascii="Times New Roman" w:hAnsi="Times New Roman" w:cs="Times New Roman"/>
            <w:b/>
            <w:szCs w:val="24"/>
          </w:rPr>
          <w:delText>7</w:delText>
        </w:r>
      </w:del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 8 lõike</w:t>
      </w:r>
      <w:r w:rsidR="00000147" w:rsidRPr="0021731C">
        <w:rPr>
          <w:rFonts w:ascii="Times New Roman" w:hAnsi="Times New Roman" w:cs="Times New Roman"/>
          <w:szCs w:val="24"/>
        </w:rPr>
        <w:t xml:space="preserve"> 1 p</w:t>
      </w:r>
      <w:r w:rsidR="00487EC1">
        <w:rPr>
          <w:rFonts w:ascii="Times New Roman" w:hAnsi="Times New Roman" w:cs="Times New Roman"/>
          <w:szCs w:val="24"/>
        </w:rPr>
        <w:t>unktist</w:t>
      </w:r>
      <w:r w:rsidR="00000147" w:rsidRPr="0021731C">
        <w:rPr>
          <w:rFonts w:ascii="Times New Roman" w:hAnsi="Times New Roman" w:cs="Times New Roman"/>
          <w:szCs w:val="24"/>
        </w:rPr>
        <w:t xml:space="preserve"> 11 jäetakse välja tekstiosa „, kehtestab määrusega arengu- ja humanitaarabi andmise tingimused ja korra“;</w:t>
      </w:r>
    </w:p>
    <w:p w14:paraId="50E1C2B6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7FF79322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commentRangeStart w:id="14"/>
      <w:r w:rsidRPr="0021731C">
        <w:rPr>
          <w:rFonts w:ascii="Times New Roman" w:hAnsi="Times New Roman" w:cs="Times New Roman"/>
          <w:b/>
          <w:szCs w:val="24"/>
        </w:rPr>
        <w:t>8</w:t>
      </w:r>
      <w:commentRangeEnd w:id="14"/>
      <w:r w:rsidR="00AD32EC">
        <w:rPr>
          <w:rStyle w:val="Kommentaariviide"/>
        </w:rPr>
        <w:commentReference w:id="14"/>
      </w:r>
      <w:r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 8 lõike</w:t>
      </w:r>
      <w:r w:rsidRPr="0021731C">
        <w:rPr>
          <w:rFonts w:ascii="Times New Roman" w:hAnsi="Times New Roman" w:cs="Times New Roman"/>
          <w:szCs w:val="24"/>
        </w:rPr>
        <w:t xml:space="preserve"> 1 p</w:t>
      </w:r>
      <w:r w:rsidR="00487EC1">
        <w:rPr>
          <w:rFonts w:ascii="Times New Roman" w:hAnsi="Times New Roman" w:cs="Times New Roman"/>
          <w:szCs w:val="24"/>
        </w:rPr>
        <w:t>unkti</w:t>
      </w:r>
      <w:r w:rsidRPr="0021731C">
        <w:rPr>
          <w:rFonts w:ascii="Times New Roman" w:hAnsi="Times New Roman" w:cs="Times New Roman"/>
          <w:szCs w:val="24"/>
        </w:rPr>
        <w:t xml:space="preserve"> 12 täiendatakse pärast tekstiosa „ühineb nendega“ tekstiosaga „või sõlmib vastastikuse mõistmise memorandumeid“;</w:t>
      </w:r>
    </w:p>
    <w:p w14:paraId="57D48971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0FA9AB44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9) </w:t>
      </w:r>
      <w:r w:rsidR="00487EC1">
        <w:rPr>
          <w:rFonts w:ascii="Times New Roman" w:hAnsi="Times New Roman" w:cs="Times New Roman"/>
          <w:szCs w:val="24"/>
        </w:rPr>
        <w:t>paragrahvi 8 lõige</w:t>
      </w:r>
      <w:r w:rsidRPr="0021731C">
        <w:rPr>
          <w:rFonts w:ascii="Times New Roman" w:hAnsi="Times New Roman" w:cs="Times New Roman"/>
          <w:szCs w:val="24"/>
        </w:rPr>
        <w:t xml:space="preserve"> 3 tunnistatakse kehtetuks;</w:t>
      </w:r>
    </w:p>
    <w:p w14:paraId="7B1C02CD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7CA46E07" w14:textId="77777777" w:rsidR="00884C89" w:rsidRPr="0021731C" w:rsidRDefault="0051663F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10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 9 lõike</w:t>
      </w:r>
      <w:r w:rsidR="00000147" w:rsidRPr="0021731C">
        <w:rPr>
          <w:rFonts w:ascii="Times New Roman" w:hAnsi="Times New Roman" w:cs="Times New Roman"/>
          <w:szCs w:val="24"/>
        </w:rPr>
        <w:t xml:space="preserve"> 1 p</w:t>
      </w:r>
      <w:r w:rsidR="00487EC1">
        <w:rPr>
          <w:rFonts w:ascii="Times New Roman" w:hAnsi="Times New Roman" w:cs="Times New Roman"/>
          <w:szCs w:val="24"/>
        </w:rPr>
        <w:t>unkt</w:t>
      </w:r>
      <w:r w:rsidR="00000147" w:rsidRPr="0021731C">
        <w:rPr>
          <w:rFonts w:ascii="Times New Roman" w:hAnsi="Times New Roman" w:cs="Times New Roman"/>
          <w:szCs w:val="24"/>
        </w:rPr>
        <w:t xml:space="preserve"> 3 tunnistatakse kehtetuks;</w:t>
      </w:r>
    </w:p>
    <w:p w14:paraId="4B1DF09D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6A48A6E" w14:textId="77777777" w:rsidR="00884C89" w:rsidRPr="0021731C" w:rsidRDefault="0051663F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11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 9 lõike</w:t>
      </w:r>
      <w:r w:rsidR="00000147" w:rsidRPr="0021731C">
        <w:rPr>
          <w:rFonts w:ascii="Times New Roman" w:hAnsi="Times New Roman" w:cs="Times New Roman"/>
          <w:szCs w:val="24"/>
        </w:rPr>
        <w:t xml:space="preserve"> 1 p</w:t>
      </w:r>
      <w:r w:rsidR="00487EC1">
        <w:rPr>
          <w:rFonts w:ascii="Times New Roman" w:hAnsi="Times New Roman" w:cs="Times New Roman"/>
          <w:szCs w:val="24"/>
        </w:rPr>
        <w:t>unkti</w:t>
      </w:r>
      <w:r w:rsidR="00000147" w:rsidRPr="0021731C">
        <w:rPr>
          <w:rFonts w:ascii="Times New Roman" w:hAnsi="Times New Roman" w:cs="Times New Roman"/>
          <w:szCs w:val="24"/>
        </w:rPr>
        <w:t xml:space="preserve"> 6 täiendatakse pärast tekstiosa „ja humanitaarabi“ tekstiosaga „andmise“;</w:t>
      </w:r>
    </w:p>
    <w:p w14:paraId="015F7E2C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7781A27" w14:textId="77777777" w:rsidR="00884C89" w:rsidRPr="0021731C" w:rsidRDefault="0051663F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12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 9 lõike</w:t>
      </w:r>
      <w:r w:rsidR="00000147" w:rsidRPr="0021731C">
        <w:rPr>
          <w:rFonts w:ascii="Times New Roman" w:hAnsi="Times New Roman" w:cs="Times New Roman"/>
          <w:szCs w:val="24"/>
        </w:rPr>
        <w:t xml:space="preserve"> 2 p</w:t>
      </w:r>
      <w:r w:rsidR="00487EC1">
        <w:rPr>
          <w:rFonts w:ascii="Times New Roman" w:hAnsi="Times New Roman" w:cs="Times New Roman"/>
          <w:szCs w:val="24"/>
        </w:rPr>
        <w:t>unkti</w:t>
      </w:r>
      <w:r w:rsidR="00000147" w:rsidRPr="0021731C">
        <w:rPr>
          <w:rFonts w:ascii="Times New Roman" w:hAnsi="Times New Roman" w:cs="Times New Roman"/>
          <w:szCs w:val="24"/>
        </w:rPr>
        <w:t xml:space="preserve"> 4 täiendatakse pärast tekstiosa „ühineb nendega“ tekstiosaga „või sõlmib vastastikuse mõistmise memorandumeid“;</w:t>
      </w:r>
    </w:p>
    <w:p w14:paraId="65901E89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64F0674D" w14:textId="1FAEF855" w:rsidR="00884C89" w:rsidRPr="0021731C" w:rsidRDefault="0051663F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lastRenderedPageBreak/>
        <w:t>13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 9 lõike</w:t>
      </w:r>
      <w:r w:rsidR="00000147" w:rsidRPr="0021731C">
        <w:rPr>
          <w:rFonts w:ascii="Times New Roman" w:hAnsi="Times New Roman" w:cs="Times New Roman"/>
          <w:szCs w:val="24"/>
        </w:rPr>
        <w:t xml:space="preserve"> 2 p</w:t>
      </w:r>
      <w:r w:rsidR="00487EC1">
        <w:rPr>
          <w:rFonts w:ascii="Times New Roman" w:hAnsi="Times New Roman" w:cs="Times New Roman"/>
          <w:szCs w:val="24"/>
        </w:rPr>
        <w:t>unkti</w:t>
      </w:r>
      <w:r w:rsidR="00000147" w:rsidRPr="0021731C">
        <w:rPr>
          <w:rFonts w:ascii="Times New Roman" w:hAnsi="Times New Roman" w:cs="Times New Roman"/>
          <w:szCs w:val="24"/>
        </w:rPr>
        <w:t xml:space="preserve"> 7 täiendatakse pärast tekstiosa „ja missioonide“ tekstiosaga „,</w:t>
      </w:r>
      <w:r w:rsidR="00685A20">
        <w:rPr>
          <w:rFonts w:ascii="Times New Roman" w:hAnsi="Times New Roman" w:cs="Times New Roman"/>
          <w:szCs w:val="24"/>
        </w:rPr>
        <w:t> </w:t>
      </w:r>
      <w:r w:rsidR="00000147" w:rsidRPr="0021731C">
        <w:rPr>
          <w:rFonts w:ascii="Times New Roman" w:hAnsi="Times New Roman" w:cs="Times New Roman"/>
          <w:szCs w:val="24"/>
        </w:rPr>
        <w:t>s</w:t>
      </w:r>
      <w:r w:rsidR="00787B5A">
        <w:rPr>
          <w:rFonts w:ascii="Times New Roman" w:hAnsi="Times New Roman" w:cs="Times New Roman"/>
          <w:szCs w:val="24"/>
        </w:rPr>
        <w:t>ealhulgas</w:t>
      </w:r>
      <w:r w:rsidR="00000147" w:rsidRPr="0021731C">
        <w:rPr>
          <w:rFonts w:ascii="Times New Roman" w:hAnsi="Times New Roman" w:cs="Times New Roman"/>
          <w:szCs w:val="24"/>
        </w:rPr>
        <w:t xml:space="preserve"> erimissioonide,“;</w:t>
      </w:r>
    </w:p>
    <w:p w14:paraId="75B7E6A3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2B17EA1C" w14:textId="77777777" w:rsidR="00884C89" w:rsidRPr="0021731C" w:rsidRDefault="0051663F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14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</w:t>
      </w:r>
      <w:r>
        <w:rPr>
          <w:rFonts w:ascii="Times New Roman" w:hAnsi="Times New Roman" w:cs="Times New Roman"/>
          <w:szCs w:val="24"/>
        </w:rPr>
        <w:t xml:space="preserve"> 9 lõiked</w:t>
      </w:r>
      <w:r w:rsidR="00000147" w:rsidRPr="0021731C">
        <w:rPr>
          <w:rFonts w:ascii="Times New Roman" w:hAnsi="Times New Roman" w:cs="Times New Roman"/>
          <w:szCs w:val="24"/>
        </w:rPr>
        <w:t xml:space="preserve"> 2</w:t>
      </w:r>
      <w:r w:rsidR="00000147" w:rsidRPr="0021731C">
        <w:rPr>
          <w:rFonts w:ascii="Times New Roman" w:hAnsi="Times New Roman" w:cs="Times New Roman"/>
          <w:szCs w:val="24"/>
          <w:vertAlign w:val="superscript"/>
        </w:rPr>
        <w:t>1</w:t>
      </w:r>
      <w:r>
        <w:rPr>
          <w:rFonts w:ascii="Times New Roman" w:hAnsi="Times New Roman" w:cs="Times New Roman"/>
          <w:szCs w:val="24"/>
        </w:rPr>
        <w:t xml:space="preserve"> ja </w:t>
      </w:r>
      <w:r w:rsidR="00000147" w:rsidRPr="0021731C">
        <w:rPr>
          <w:rFonts w:ascii="Times New Roman" w:hAnsi="Times New Roman" w:cs="Times New Roman"/>
          <w:szCs w:val="24"/>
        </w:rPr>
        <w:t>2</w:t>
      </w:r>
      <w:r w:rsidR="00000147" w:rsidRPr="0021731C">
        <w:rPr>
          <w:rFonts w:ascii="Times New Roman" w:hAnsi="Times New Roman" w:cs="Times New Roman"/>
          <w:szCs w:val="24"/>
          <w:vertAlign w:val="superscript"/>
        </w:rPr>
        <w:t>2</w:t>
      </w:r>
      <w:r w:rsidR="00000147" w:rsidRPr="0021731C">
        <w:rPr>
          <w:rFonts w:ascii="Times New Roman" w:hAnsi="Times New Roman" w:cs="Times New Roman"/>
          <w:szCs w:val="24"/>
        </w:rPr>
        <w:t xml:space="preserve"> tunnistatakse kehtetuks;</w:t>
      </w:r>
    </w:p>
    <w:p w14:paraId="4F7D076B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0A926625" w14:textId="16799B3D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15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 9 lõike</w:t>
      </w:r>
      <w:r w:rsidR="00000147" w:rsidRPr="0021731C">
        <w:rPr>
          <w:rFonts w:ascii="Times New Roman" w:hAnsi="Times New Roman" w:cs="Times New Roman"/>
          <w:szCs w:val="24"/>
        </w:rPr>
        <w:t xml:space="preserve"> 3 p</w:t>
      </w:r>
      <w:r w:rsidR="00487EC1">
        <w:rPr>
          <w:rFonts w:ascii="Times New Roman" w:hAnsi="Times New Roman" w:cs="Times New Roman"/>
          <w:szCs w:val="24"/>
        </w:rPr>
        <w:t>unkt</w:t>
      </w:r>
      <w:r w:rsidR="00000147" w:rsidRPr="0021731C">
        <w:rPr>
          <w:rFonts w:ascii="Times New Roman" w:hAnsi="Times New Roman" w:cs="Times New Roman"/>
          <w:szCs w:val="24"/>
        </w:rPr>
        <w:t xml:space="preserve"> 1 muudetakse ja sõnastatakse järgmiselt:</w:t>
      </w:r>
    </w:p>
    <w:p w14:paraId="2D655DDA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„1) algatab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sõlmimise või annab selleks nõusoleku, osaleb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üle peetavatel läbirääkimistel, valmistab ette või kooskõlastab Vabariigi Valitsusele esitatava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eelnõu või vastuvõetud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teksti ja esitab või annab nõusoleku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eelnõu või vastuvõetud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teksti esitamiseks Vabariigi Valitsusele;“;</w:t>
      </w:r>
    </w:p>
    <w:p w14:paraId="24CE47D1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18A5EBAE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16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 9 lõike</w:t>
      </w:r>
      <w:r w:rsidR="00000147" w:rsidRPr="0021731C">
        <w:rPr>
          <w:rFonts w:ascii="Times New Roman" w:hAnsi="Times New Roman" w:cs="Times New Roman"/>
          <w:szCs w:val="24"/>
        </w:rPr>
        <w:t xml:space="preserve"> 3 p</w:t>
      </w:r>
      <w:r w:rsidR="00487EC1">
        <w:rPr>
          <w:rFonts w:ascii="Times New Roman" w:hAnsi="Times New Roman" w:cs="Times New Roman"/>
          <w:szCs w:val="24"/>
        </w:rPr>
        <w:t>unktist</w:t>
      </w:r>
      <w:r w:rsidR="00000147" w:rsidRPr="0021731C">
        <w:rPr>
          <w:rFonts w:ascii="Times New Roman" w:hAnsi="Times New Roman" w:cs="Times New Roman"/>
          <w:szCs w:val="24"/>
        </w:rPr>
        <w:t xml:space="preserve"> 2 jäetakse välja tekstiosa „§ 6 lõike 1 punkti 2 ja § 16 alusel vastuvõetud õigusaktide kohaselt vormistatavate“;</w:t>
      </w:r>
    </w:p>
    <w:p w14:paraId="304F2204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66D8C8F2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17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 9 lõike</w:t>
      </w:r>
      <w:r w:rsidR="00000147" w:rsidRPr="0021731C">
        <w:rPr>
          <w:rFonts w:ascii="Times New Roman" w:hAnsi="Times New Roman" w:cs="Times New Roman"/>
          <w:szCs w:val="24"/>
        </w:rPr>
        <w:t xml:space="preserve"> 4 p</w:t>
      </w:r>
      <w:r w:rsidR="00487EC1">
        <w:rPr>
          <w:rFonts w:ascii="Times New Roman" w:hAnsi="Times New Roman" w:cs="Times New Roman"/>
          <w:szCs w:val="24"/>
        </w:rPr>
        <w:t>unkti</w:t>
      </w:r>
      <w:r w:rsidR="00000147" w:rsidRPr="0021731C">
        <w:rPr>
          <w:rFonts w:ascii="Times New Roman" w:hAnsi="Times New Roman" w:cs="Times New Roman"/>
          <w:szCs w:val="24"/>
        </w:rPr>
        <w:t xml:space="preserve"> 1 täiendatakse pärast tekstiosa „kõrgete külaliste“ tekstiosaga „ning erimissioonide“;</w:t>
      </w:r>
    </w:p>
    <w:p w14:paraId="25A1CF6C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B9F1E1A" w14:textId="52453C24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18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 9 lõike</w:t>
      </w:r>
      <w:r w:rsidR="00000147" w:rsidRPr="0021731C">
        <w:rPr>
          <w:rFonts w:ascii="Times New Roman" w:hAnsi="Times New Roman" w:cs="Times New Roman"/>
          <w:szCs w:val="24"/>
        </w:rPr>
        <w:t xml:space="preserve"> 5 p</w:t>
      </w:r>
      <w:r w:rsidR="00487EC1">
        <w:rPr>
          <w:rFonts w:ascii="Times New Roman" w:hAnsi="Times New Roman" w:cs="Times New Roman"/>
          <w:szCs w:val="24"/>
        </w:rPr>
        <w:t>unkt</w:t>
      </w:r>
      <w:r w:rsidR="00000147" w:rsidRPr="0021731C">
        <w:rPr>
          <w:rFonts w:ascii="Times New Roman" w:hAnsi="Times New Roman" w:cs="Times New Roman"/>
          <w:szCs w:val="24"/>
        </w:rPr>
        <w:t xml:space="preserve"> 3 muudetakse ja sõnastatakse järgmiselt:</w:t>
      </w:r>
    </w:p>
    <w:p w14:paraId="3252AA4E" w14:textId="452107C5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„3) korraldab Eesti Vabariigi esindamist Rahvusvahelises Kohtus, Alalises Vahekohtus, Euroopa Inimõiguste Kohtus, Euroopa Liidu Kohtus </w:t>
      </w:r>
      <w:r w:rsidR="001E3D52">
        <w:rPr>
          <w:rFonts w:ascii="Times New Roman" w:hAnsi="Times New Roman" w:cs="Times New Roman"/>
          <w:szCs w:val="24"/>
        </w:rPr>
        <w:t>ja</w:t>
      </w:r>
      <w:r w:rsidRPr="0021731C">
        <w:rPr>
          <w:rFonts w:ascii="Times New Roman" w:hAnsi="Times New Roman" w:cs="Times New Roman"/>
          <w:szCs w:val="24"/>
        </w:rPr>
        <w:t xml:space="preserve"> vajaduse korral teistes vaidluste lahendamise rahvusvahelistes institutsioonides.“;</w:t>
      </w:r>
    </w:p>
    <w:p w14:paraId="285C4A87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77A3EEDD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19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</w:t>
      </w:r>
      <w:r w:rsidR="0051663F">
        <w:rPr>
          <w:rFonts w:ascii="Times New Roman" w:hAnsi="Times New Roman" w:cs="Times New Roman"/>
          <w:szCs w:val="24"/>
        </w:rPr>
        <w:t xml:space="preserve"> 9 lõiked</w:t>
      </w:r>
      <w:r w:rsidR="00000147" w:rsidRPr="0021731C">
        <w:rPr>
          <w:rFonts w:ascii="Times New Roman" w:hAnsi="Times New Roman" w:cs="Times New Roman"/>
          <w:szCs w:val="24"/>
        </w:rPr>
        <w:t xml:space="preserve"> 7</w:t>
      </w:r>
      <w:r w:rsidR="00000147" w:rsidRPr="0021731C">
        <w:rPr>
          <w:rFonts w:ascii="Times New Roman" w:hAnsi="Times New Roman" w:cs="Times New Roman"/>
          <w:szCs w:val="24"/>
          <w:vertAlign w:val="superscript"/>
        </w:rPr>
        <w:t>1</w:t>
      </w:r>
      <w:r w:rsidR="0051663F">
        <w:rPr>
          <w:rFonts w:ascii="Times New Roman" w:hAnsi="Times New Roman" w:cs="Times New Roman"/>
          <w:szCs w:val="24"/>
        </w:rPr>
        <w:t>,</w:t>
      </w:r>
      <w:r w:rsidR="00000147" w:rsidRPr="0021731C">
        <w:rPr>
          <w:rFonts w:ascii="Times New Roman" w:hAnsi="Times New Roman" w:cs="Times New Roman"/>
          <w:szCs w:val="24"/>
        </w:rPr>
        <w:t xml:space="preserve"> 7</w:t>
      </w:r>
      <w:r w:rsidR="00000147" w:rsidRPr="0021731C">
        <w:rPr>
          <w:rFonts w:ascii="Times New Roman" w:hAnsi="Times New Roman" w:cs="Times New Roman"/>
          <w:szCs w:val="24"/>
          <w:vertAlign w:val="superscript"/>
        </w:rPr>
        <w:t>2</w:t>
      </w:r>
      <w:r w:rsidR="0051663F">
        <w:rPr>
          <w:rFonts w:ascii="Times New Roman" w:hAnsi="Times New Roman" w:cs="Times New Roman"/>
          <w:szCs w:val="24"/>
        </w:rPr>
        <w:t xml:space="preserve">, </w:t>
      </w:r>
      <w:r w:rsidR="00000147" w:rsidRPr="0021731C">
        <w:rPr>
          <w:rFonts w:ascii="Times New Roman" w:hAnsi="Times New Roman" w:cs="Times New Roman"/>
          <w:szCs w:val="24"/>
        </w:rPr>
        <w:t>10</w:t>
      </w:r>
      <w:r w:rsidR="0051663F">
        <w:rPr>
          <w:rFonts w:ascii="Times New Roman" w:hAnsi="Times New Roman" w:cs="Times New Roman"/>
          <w:szCs w:val="24"/>
        </w:rPr>
        <w:t xml:space="preserve"> ja 11</w:t>
      </w:r>
      <w:r w:rsidR="00000147" w:rsidRPr="0021731C">
        <w:rPr>
          <w:rFonts w:ascii="Times New Roman" w:hAnsi="Times New Roman" w:cs="Times New Roman"/>
          <w:szCs w:val="24"/>
        </w:rPr>
        <w:t xml:space="preserve"> tunnistatakse kehtetuks;</w:t>
      </w:r>
    </w:p>
    <w:p w14:paraId="670F7B9C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805FC18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20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</w:t>
      </w:r>
      <w:r w:rsidR="0051663F">
        <w:rPr>
          <w:rFonts w:ascii="Times New Roman" w:hAnsi="Times New Roman" w:cs="Times New Roman"/>
          <w:szCs w:val="24"/>
        </w:rPr>
        <w:t xml:space="preserve"> 9 täiendatakse lõigetega</w:t>
      </w:r>
      <w:r w:rsidR="00000147" w:rsidRPr="0021731C">
        <w:rPr>
          <w:rFonts w:ascii="Times New Roman" w:hAnsi="Times New Roman" w:cs="Times New Roman"/>
          <w:szCs w:val="24"/>
        </w:rPr>
        <w:t xml:space="preserve"> 13</w:t>
      </w:r>
      <w:r w:rsidR="00000147" w:rsidRPr="0021731C">
        <w:rPr>
          <w:rFonts w:ascii="Times New Roman" w:hAnsi="Times New Roman" w:cs="Times New Roman"/>
          <w:szCs w:val="24"/>
          <w:vertAlign w:val="superscript"/>
        </w:rPr>
        <w:t>1</w:t>
      </w:r>
      <w:r w:rsidR="00000147" w:rsidRPr="0021731C">
        <w:rPr>
          <w:rFonts w:ascii="Times New Roman" w:hAnsi="Times New Roman" w:cs="Times New Roman"/>
          <w:szCs w:val="24"/>
        </w:rPr>
        <w:t xml:space="preserve"> </w:t>
      </w:r>
      <w:r w:rsidR="0051663F">
        <w:rPr>
          <w:rFonts w:ascii="Times New Roman" w:hAnsi="Times New Roman" w:cs="Times New Roman"/>
          <w:szCs w:val="24"/>
        </w:rPr>
        <w:t xml:space="preserve">ja </w:t>
      </w:r>
      <w:r w:rsidR="0051663F" w:rsidRPr="0021731C">
        <w:rPr>
          <w:rFonts w:ascii="Times New Roman" w:hAnsi="Times New Roman" w:cs="Times New Roman"/>
          <w:szCs w:val="24"/>
        </w:rPr>
        <w:t>13</w:t>
      </w:r>
      <w:r w:rsidR="0051663F" w:rsidRPr="0021731C">
        <w:rPr>
          <w:rFonts w:ascii="Times New Roman" w:hAnsi="Times New Roman" w:cs="Times New Roman"/>
          <w:szCs w:val="24"/>
          <w:vertAlign w:val="superscript"/>
        </w:rPr>
        <w:t>2</w:t>
      </w:r>
      <w:r w:rsidR="0051663F">
        <w:rPr>
          <w:rFonts w:ascii="Times New Roman" w:hAnsi="Times New Roman" w:cs="Times New Roman"/>
          <w:szCs w:val="24"/>
          <w:vertAlign w:val="superscript"/>
        </w:rPr>
        <w:t xml:space="preserve"> </w:t>
      </w:r>
      <w:r w:rsidR="00000147" w:rsidRPr="0021731C">
        <w:rPr>
          <w:rFonts w:ascii="Times New Roman" w:hAnsi="Times New Roman" w:cs="Times New Roman"/>
          <w:szCs w:val="24"/>
        </w:rPr>
        <w:t>järgmises sõnastuses:</w:t>
      </w:r>
    </w:p>
    <w:p w14:paraId="78A4F830" w14:textId="1F33F07A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„(13</w:t>
      </w:r>
      <w:r w:rsidRPr="0021731C">
        <w:rPr>
          <w:rFonts w:ascii="Times New Roman" w:hAnsi="Times New Roman" w:cs="Times New Roman"/>
          <w:szCs w:val="24"/>
          <w:vertAlign w:val="superscript"/>
        </w:rPr>
        <w:t>1</w:t>
      </w:r>
      <w:r w:rsidRPr="0021731C">
        <w:rPr>
          <w:rFonts w:ascii="Times New Roman" w:hAnsi="Times New Roman" w:cs="Times New Roman"/>
          <w:szCs w:val="24"/>
        </w:rPr>
        <w:t>) Valdkonna eest vastutav minister kehtestab määrusega arengukoostöö tegemise ja humanitaarabi andmise tingimused ja korra.</w:t>
      </w:r>
    </w:p>
    <w:p w14:paraId="6BD2309D" w14:textId="269D3EFB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(13</w:t>
      </w:r>
      <w:r w:rsidRPr="0021731C">
        <w:rPr>
          <w:rFonts w:ascii="Times New Roman" w:hAnsi="Times New Roman" w:cs="Times New Roman"/>
          <w:szCs w:val="24"/>
          <w:vertAlign w:val="superscript"/>
        </w:rPr>
        <w:t>2</w:t>
      </w:r>
      <w:r w:rsidRPr="0021731C">
        <w:rPr>
          <w:rFonts w:ascii="Times New Roman" w:hAnsi="Times New Roman" w:cs="Times New Roman"/>
          <w:szCs w:val="24"/>
        </w:rPr>
        <w:t>) Valdkonna eest vastutav minister kehtestab määrusega väliskülaliste vastuvõtmisega seotud majutus-, toitlustus-, sõidu-, tõlke- ja muude kulude piirmäärad riigiasutustele.“;</w:t>
      </w:r>
    </w:p>
    <w:p w14:paraId="799FD584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03CF2B1C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21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</w:t>
      </w:r>
      <w:r w:rsidR="0051663F">
        <w:rPr>
          <w:rFonts w:ascii="Times New Roman" w:hAnsi="Times New Roman" w:cs="Times New Roman"/>
          <w:szCs w:val="24"/>
        </w:rPr>
        <w:t xml:space="preserve"> 9 lõige</w:t>
      </w:r>
      <w:r w:rsidR="00000147" w:rsidRPr="0021731C">
        <w:rPr>
          <w:rFonts w:ascii="Times New Roman" w:hAnsi="Times New Roman" w:cs="Times New Roman"/>
          <w:szCs w:val="24"/>
        </w:rPr>
        <w:t xml:space="preserve"> 14 muudetakse ja sõnastatakse järgmiselt:</w:t>
      </w:r>
    </w:p>
    <w:p w14:paraId="3DB571EA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„(14) Käesoleva paragrahviga Välisministeeriumile pandud ülesannete täitmiseks ja töö korraldamise tagamiseks asutab valdkonna eest vastutav minister järgmised andmekogud ning kehtestab nende põhimäärused:</w:t>
      </w:r>
    </w:p>
    <w:p w14:paraId="74E0064E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1) Eesti äridiplomaatia andmekogu;</w:t>
      </w:r>
    </w:p>
    <w:p w14:paraId="515ED88B" w14:textId="7AE8B61C" w:rsidR="00884C89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2) Eesti arengukoostöö andmekogu;</w:t>
      </w:r>
    </w:p>
    <w:p w14:paraId="4C9F594A" w14:textId="350FE4ED" w:rsidR="008F66E1" w:rsidRPr="0021731C" w:rsidRDefault="008F66E1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F66E1">
        <w:rPr>
          <w:rFonts w:ascii="Times New Roman" w:hAnsi="Times New Roman" w:cs="Times New Roman"/>
          <w:szCs w:val="24"/>
        </w:rPr>
        <w:t xml:space="preserve">3) </w:t>
      </w:r>
      <w:r w:rsidR="005D1687">
        <w:rPr>
          <w:rFonts w:ascii="Times New Roman" w:hAnsi="Times New Roman" w:cs="Times New Roman"/>
          <w:bCs/>
          <w:szCs w:val="24"/>
        </w:rPr>
        <w:t>v</w:t>
      </w:r>
      <w:r w:rsidRPr="008F66E1">
        <w:rPr>
          <w:rFonts w:ascii="Times New Roman" w:hAnsi="Times New Roman" w:cs="Times New Roman"/>
          <w:bCs/>
          <w:szCs w:val="24"/>
        </w:rPr>
        <w:t>älisriikide ja rahvusvaheliste organisatsioonide esinduste, rahvusvaheliste organisatsioonide ja rahvusvahelise kokkuleppega loodud institutsioonide ning nende isikkoosseisu andmekogu</w:t>
      </w:r>
      <w:r>
        <w:rPr>
          <w:rFonts w:ascii="Times New Roman" w:hAnsi="Times New Roman" w:cs="Times New Roman"/>
          <w:bCs/>
          <w:szCs w:val="24"/>
        </w:rPr>
        <w:t>;</w:t>
      </w:r>
    </w:p>
    <w:p w14:paraId="0894F1D9" w14:textId="71175BB1" w:rsidR="00884C89" w:rsidRPr="0021731C" w:rsidRDefault="008F66E1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4</w:t>
      </w:r>
      <w:r w:rsidR="00000147" w:rsidRPr="0021731C">
        <w:rPr>
          <w:rFonts w:ascii="Times New Roman" w:hAnsi="Times New Roman" w:cs="Times New Roman"/>
          <w:szCs w:val="24"/>
        </w:rPr>
        <w:t>) Euroopa Kohtu eelotsusemenetluste ja Eesti suhtes algatatud rikkumismenetluste andmekogu;</w:t>
      </w:r>
    </w:p>
    <w:p w14:paraId="550EBDF7" w14:textId="3DCE3469" w:rsidR="00884C89" w:rsidRPr="0021731C" w:rsidRDefault="008F66E1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5</w:t>
      </w:r>
      <w:r w:rsidR="00000147" w:rsidRPr="0021731C">
        <w:rPr>
          <w:rFonts w:ascii="Times New Roman" w:hAnsi="Times New Roman" w:cs="Times New Roman"/>
          <w:szCs w:val="24"/>
        </w:rPr>
        <w:t xml:space="preserve">) </w:t>
      </w:r>
      <w:proofErr w:type="spellStart"/>
      <w:r w:rsidR="001C09F4">
        <w:rPr>
          <w:rFonts w:ascii="Times New Roman" w:hAnsi="Times New Roman" w:cs="Times New Roman"/>
          <w:szCs w:val="24"/>
        </w:rPr>
        <w:t>v</w:t>
      </w:r>
      <w:r w:rsidR="00000147" w:rsidRPr="0021731C">
        <w:rPr>
          <w:rFonts w:ascii="Times New Roman" w:hAnsi="Times New Roman" w:cs="Times New Roman"/>
          <w:szCs w:val="24"/>
        </w:rPr>
        <w:t>älislepingute</w:t>
      </w:r>
      <w:proofErr w:type="spellEnd"/>
      <w:r w:rsidR="00000147" w:rsidRPr="0021731C">
        <w:rPr>
          <w:rFonts w:ascii="Times New Roman" w:hAnsi="Times New Roman" w:cs="Times New Roman"/>
          <w:szCs w:val="24"/>
        </w:rPr>
        <w:t xml:space="preserve"> andmekogu;</w:t>
      </w:r>
    </w:p>
    <w:p w14:paraId="319A860C" w14:textId="2ABD7198" w:rsidR="00884C89" w:rsidRPr="0021731C" w:rsidRDefault="008F66E1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6</w:t>
      </w:r>
      <w:r w:rsidR="00000147" w:rsidRPr="0021731C">
        <w:rPr>
          <w:rFonts w:ascii="Times New Roman" w:hAnsi="Times New Roman" w:cs="Times New Roman"/>
          <w:szCs w:val="24"/>
        </w:rPr>
        <w:t xml:space="preserve">) </w:t>
      </w:r>
      <w:r w:rsidR="001C09F4">
        <w:rPr>
          <w:rFonts w:ascii="Times New Roman" w:hAnsi="Times New Roman" w:cs="Times New Roman"/>
          <w:szCs w:val="24"/>
        </w:rPr>
        <w:t>e</w:t>
      </w:r>
      <w:r w:rsidR="00000147" w:rsidRPr="0021731C">
        <w:rPr>
          <w:rFonts w:ascii="Times New Roman" w:hAnsi="Times New Roman" w:cs="Times New Roman"/>
          <w:szCs w:val="24"/>
        </w:rPr>
        <w:t>elt</w:t>
      </w:r>
      <w:r w:rsidR="0051663F">
        <w:rPr>
          <w:rFonts w:ascii="Times New Roman" w:hAnsi="Times New Roman" w:cs="Times New Roman"/>
          <w:szCs w:val="24"/>
        </w:rPr>
        <w:t>äidetud viisataotluse andmekogu;</w:t>
      </w:r>
    </w:p>
    <w:p w14:paraId="1015419F" w14:textId="40BB98B4" w:rsidR="00884C89" w:rsidRPr="0021731C" w:rsidRDefault="008F66E1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7</w:t>
      </w:r>
      <w:r w:rsidR="0051663F">
        <w:rPr>
          <w:rFonts w:ascii="Times New Roman" w:hAnsi="Times New Roman" w:cs="Times New Roman"/>
          <w:szCs w:val="24"/>
        </w:rPr>
        <w:t xml:space="preserve">) </w:t>
      </w:r>
      <w:r w:rsidR="001C09F4">
        <w:rPr>
          <w:rFonts w:ascii="Times New Roman" w:hAnsi="Times New Roman" w:cs="Times New Roman"/>
          <w:szCs w:val="24"/>
        </w:rPr>
        <w:t>a</w:t>
      </w:r>
      <w:r w:rsidR="0051663F">
        <w:rPr>
          <w:rFonts w:ascii="Times New Roman" w:hAnsi="Times New Roman" w:cs="Times New Roman"/>
          <w:szCs w:val="24"/>
        </w:rPr>
        <w:t>ukonsulite andmekogu.“</w:t>
      </w:r>
      <w:r w:rsidR="0000104A">
        <w:rPr>
          <w:rFonts w:ascii="Times New Roman" w:hAnsi="Times New Roman" w:cs="Times New Roman"/>
          <w:szCs w:val="24"/>
        </w:rPr>
        <w:t>;</w:t>
      </w:r>
    </w:p>
    <w:p w14:paraId="1A831A46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3293BB09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2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2) </w:t>
      </w:r>
      <w:r w:rsidR="00487EC1">
        <w:rPr>
          <w:rFonts w:ascii="Times New Roman" w:hAnsi="Times New Roman" w:cs="Times New Roman"/>
          <w:szCs w:val="24"/>
        </w:rPr>
        <w:t>paragrahvi</w:t>
      </w:r>
      <w:r w:rsidR="0051663F">
        <w:rPr>
          <w:rFonts w:ascii="Times New Roman" w:hAnsi="Times New Roman" w:cs="Times New Roman"/>
          <w:szCs w:val="24"/>
        </w:rPr>
        <w:t xml:space="preserve"> 10 lõiked</w:t>
      </w:r>
      <w:r w:rsidR="00000147" w:rsidRPr="0021731C">
        <w:rPr>
          <w:rFonts w:ascii="Times New Roman" w:hAnsi="Times New Roman" w:cs="Times New Roman"/>
          <w:szCs w:val="24"/>
        </w:rPr>
        <w:t xml:space="preserve"> 2</w:t>
      </w:r>
      <w:r w:rsidR="0051663F">
        <w:rPr>
          <w:rFonts w:ascii="Times New Roman" w:hAnsi="Times New Roman" w:cs="Times New Roman"/>
          <w:szCs w:val="24"/>
        </w:rPr>
        <w:t xml:space="preserve"> ja 3</w:t>
      </w:r>
      <w:r w:rsidR="00000147" w:rsidRPr="0021731C">
        <w:rPr>
          <w:rFonts w:ascii="Times New Roman" w:hAnsi="Times New Roman" w:cs="Times New Roman"/>
          <w:szCs w:val="24"/>
        </w:rPr>
        <w:t xml:space="preserve"> tunnistatakse kehtetuks;</w:t>
      </w:r>
    </w:p>
    <w:p w14:paraId="687B064F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2ADEDD3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23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 11 lõige</w:t>
      </w:r>
      <w:r w:rsidR="00000147" w:rsidRPr="0021731C">
        <w:rPr>
          <w:rFonts w:ascii="Times New Roman" w:hAnsi="Times New Roman" w:cs="Times New Roman"/>
          <w:szCs w:val="24"/>
        </w:rPr>
        <w:t xml:space="preserve"> 3 tunnistatakse kehtetuks;</w:t>
      </w:r>
    </w:p>
    <w:p w14:paraId="75898B6B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38B68AEC" w14:textId="235C8B68" w:rsidR="00013ED5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24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000147" w:rsidRPr="0021731C">
        <w:rPr>
          <w:rFonts w:ascii="Times New Roman" w:hAnsi="Times New Roman" w:cs="Times New Roman"/>
          <w:szCs w:val="24"/>
        </w:rPr>
        <w:t>seadus</w:t>
      </w:r>
      <w:r w:rsidR="003E062B">
        <w:rPr>
          <w:rFonts w:ascii="Times New Roman" w:hAnsi="Times New Roman" w:cs="Times New Roman"/>
          <w:szCs w:val="24"/>
        </w:rPr>
        <w:t>e 2. peatükki</w:t>
      </w:r>
      <w:r w:rsidR="00000147" w:rsidRPr="0021731C">
        <w:rPr>
          <w:rFonts w:ascii="Times New Roman" w:hAnsi="Times New Roman" w:cs="Times New Roman"/>
          <w:szCs w:val="24"/>
        </w:rPr>
        <w:t xml:space="preserve"> täiendatakse </w:t>
      </w:r>
      <w:r w:rsidR="003E062B">
        <w:rPr>
          <w:rFonts w:ascii="Times New Roman" w:hAnsi="Times New Roman" w:cs="Times New Roman"/>
          <w:szCs w:val="24"/>
        </w:rPr>
        <w:t>3. jaoga</w:t>
      </w:r>
      <w:r w:rsidR="00487EC1">
        <w:rPr>
          <w:rFonts w:ascii="Times New Roman" w:hAnsi="Times New Roman" w:cs="Times New Roman"/>
          <w:szCs w:val="24"/>
        </w:rPr>
        <w:t xml:space="preserve"> </w:t>
      </w:r>
      <w:r w:rsidR="00000147" w:rsidRPr="0021731C">
        <w:rPr>
          <w:rFonts w:ascii="Times New Roman" w:hAnsi="Times New Roman" w:cs="Times New Roman"/>
          <w:szCs w:val="24"/>
        </w:rPr>
        <w:t>järgmises sõnastuses:</w:t>
      </w:r>
    </w:p>
    <w:p w14:paraId="4E4E0D2E" w14:textId="7C1205C7" w:rsidR="00884C89" w:rsidRPr="0021731C" w:rsidRDefault="00884C89" w:rsidP="0002239B">
      <w:pPr>
        <w:rPr>
          <w:rFonts w:ascii="Times New Roman" w:hAnsi="Times New Roman" w:cs="Times New Roman"/>
          <w:szCs w:val="24"/>
        </w:rPr>
      </w:pPr>
    </w:p>
    <w:p w14:paraId="23A8EB9D" w14:textId="77777777" w:rsidR="00013ED5" w:rsidRDefault="00000147" w:rsidP="003E062B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21731C">
        <w:rPr>
          <w:rFonts w:ascii="Times New Roman" w:hAnsi="Times New Roman" w:cs="Times New Roman"/>
          <w:szCs w:val="24"/>
        </w:rPr>
        <w:lastRenderedPageBreak/>
        <w:t>„</w:t>
      </w:r>
      <w:r w:rsidR="003E062B" w:rsidRPr="00387042">
        <w:rPr>
          <w:rFonts w:ascii="Times New Roman" w:hAnsi="Times New Roman" w:cs="Times New Roman"/>
          <w:b/>
          <w:szCs w:val="24"/>
        </w:rPr>
        <w:t>3. jagu</w:t>
      </w:r>
    </w:p>
    <w:p w14:paraId="0B73B8C7" w14:textId="37E73B3E" w:rsidR="003E062B" w:rsidRDefault="003E062B" w:rsidP="003E062B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387042">
        <w:rPr>
          <w:rFonts w:ascii="Times New Roman" w:hAnsi="Times New Roman" w:cs="Times New Roman"/>
          <w:b/>
          <w:szCs w:val="24"/>
        </w:rPr>
        <w:t>Andmekogud</w:t>
      </w:r>
    </w:p>
    <w:p w14:paraId="7C835DDE" w14:textId="77777777" w:rsidR="003E062B" w:rsidRDefault="003E062B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4DFC4DBC" w14:textId="01AAAB21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>§ 11</w:t>
      </w:r>
      <w:r w:rsidRPr="0021731C">
        <w:rPr>
          <w:rFonts w:ascii="Times New Roman" w:hAnsi="Times New Roman" w:cs="Times New Roman"/>
          <w:b/>
          <w:szCs w:val="24"/>
          <w:vertAlign w:val="superscript"/>
        </w:rPr>
        <w:t>1</w:t>
      </w:r>
      <w:r w:rsidRPr="0021731C">
        <w:rPr>
          <w:rFonts w:ascii="Times New Roman" w:hAnsi="Times New Roman" w:cs="Times New Roman"/>
          <w:b/>
          <w:szCs w:val="24"/>
        </w:rPr>
        <w:t>. Eesti äridiplomaatia andmekogu</w:t>
      </w:r>
    </w:p>
    <w:p w14:paraId="633F0281" w14:textId="2A4D96A9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(1) </w:t>
      </w:r>
      <w:commentRangeStart w:id="15"/>
      <w:r w:rsidRPr="0021731C">
        <w:rPr>
          <w:rFonts w:ascii="Times New Roman" w:hAnsi="Times New Roman" w:cs="Times New Roman"/>
          <w:szCs w:val="24"/>
        </w:rPr>
        <w:t>Andmekogu</w:t>
      </w:r>
      <w:commentRangeEnd w:id="15"/>
      <w:r w:rsidR="009D5D37">
        <w:rPr>
          <w:rStyle w:val="Kommentaariviide"/>
        </w:rPr>
        <w:commentReference w:id="15"/>
      </w:r>
      <w:r w:rsidRPr="0021731C">
        <w:rPr>
          <w:rFonts w:ascii="Times New Roman" w:hAnsi="Times New Roman" w:cs="Times New Roman"/>
          <w:szCs w:val="24"/>
        </w:rPr>
        <w:t xml:space="preserve"> eesmärk on pidada arvestust Eesti välisesinduste tegevuste kohta Eesti ärihuvide esindamisel ja edendamisel välisturgudel ning talletada elektrooniliselt asjaomaste ettevõtete kontaktandmed ja informatsioon, et anda edasi teadmus teenistujate vahel </w:t>
      </w:r>
      <w:r w:rsidR="003037F7">
        <w:rPr>
          <w:rFonts w:ascii="Times New Roman" w:hAnsi="Times New Roman" w:cs="Times New Roman"/>
          <w:szCs w:val="24"/>
        </w:rPr>
        <w:t>ning</w:t>
      </w:r>
      <w:r w:rsidRPr="0021731C">
        <w:rPr>
          <w:rFonts w:ascii="Times New Roman" w:hAnsi="Times New Roman" w:cs="Times New Roman"/>
          <w:szCs w:val="24"/>
        </w:rPr>
        <w:t xml:space="preserve"> teha järeldusi </w:t>
      </w:r>
      <w:proofErr w:type="spellStart"/>
      <w:r w:rsidRPr="0021731C">
        <w:rPr>
          <w:rFonts w:ascii="Times New Roman" w:hAnsi="Times New Roman" w:cs="Times New Roman"/>
          <w:szCs w:val="24"/>
        </w:rPr>
        <w:t>inimvara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ja tulevaste investeeringute tõhusamaks planeerimiseks.</w:t>
      </w:r>
    </w:p>
    <w:p w14:paraId="03500D92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(2) Andmekogu vastutav töötleja on Välisministeerium.</w:t>
      </w:r>
    </w:p>
    <w:p w14:paraId="3125536F" w14:textId="730542A5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(3) Andmekogu põhimääruses sätestatakse andmekogusse kogutavate andmete koosseis ja andmekogusse kandmise kord, andmetele juurdepääsu saamise kord, andmete säilitamise tähtajad ja muud korraldusküsimused.</w:t>
      </w:r>
    </w:p>
    <w:p w14:paraId="7FFEA868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(4) Andmekogus sisalduvad andmed ei ole avalikud.</w:t>
      </w:r>
    </w:p>
    <w:p w14:paraId="678FA1E1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(5) Andmekogule on juurdepääs andmekogu vastutaval töötlejal.</w:t>
      </w:r>
    </w:p>
    <w:p w14:paraId="31D54D72" w14:textId="77777777" w:rsidR="0093598E" w:rsidRDefault="0093598E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0C421792" w14:textId="08AB61D8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>§ 11</w:t>
      </w:r>
      <w:r w:rsidRPr="0021731C">
        <w:rPr>
          <w:rFonts w:ascii="Times New Roman" w:hAnsi="Times New Roman" w:cs="Times New Roman"/>
          <w:b/>
          <w:szCs w:val="24"/>
          <w:vertAlign w:val="superscript"/>
        </w:rPr>
        <w:t>2</w:t>
      </w:r>
      <w:r w:rsidRPr="0021731C">
        <w:rPr>
          <w:rFonts w:ascii="Times New Roman" w:hAnsi="Times New Roman" w:cs="Times New Roman"/>
          <w:b/>
          <w:szCs w:val="24"/>
        </w:rPr>
        <w:t>. Eesti arengukoostöö andmekogu</w:t>
      </w:r>
    </w:p>
    <w:p w14:paraId="5E8F05EB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(1) Andmekogu eesmärk on pidada arvestust Eesti Vabariigi arengukoostöö ja humanitaarabi tegevuste ja nende kulude üle, tagada avalikkuse juurdepääs asjakohasele teabele ning võimaldada esitada toetusetaotlusi ja kuluaruandeid.</w:t>
      </w:r>
    </w:p>
    <w:p w14:paraId="2FE2E5F5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(2) Andmekogu vastutav töötleja on Välisministeerium.</w:t>
      </w:r>
    </w:p>
    <w:p w14:paraId="2E9CBCD3" w14:textId="7D9994FA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(3) Andmekogu põhimääruses sätestatakse andmekogu volitatud töötleja</w:t>
      </w:r>
      <w:r w:rsidR="00794E0D">
        <w:rPr>
          <w:rFonts w:ascii="Times New Roman" w:hAnsi="Times New Roman" w:cs="Times New Roman"/>
          <w:szCs w:val="24"/>
        </w:rPr>
        <w:t>d</w:t>
      </w:r>
      <w:r w:rsidRPr="0021731C">
        <w:rPr>
          <w:rFonts w:ascii="Times New Roman" w:hAnsi="Times New Roman" w:cs="Times New Roman"/>
          <w:szCs w:val="24"/>
        </w:rPr>
        <w:t xml:space="preserve">, andmekogusse kogutavate andmete koosseis ja andmekogusse kandmise kord, andmetele juurdepääsu ja andmete väljastamise kord, andmete säilitamise tähtajad </w:t>
      </w:r>
      <w:r w:rsidR="00630341">
        <w:rPr>
          <w:rFonts w:ascii="Times New Roman" w:hAnsi="Times New Roman" w:cs="Times New Roman"/>
          <w:szCs w:val="24"/>
        </w:rPr>
        <w:t>ning</w:t>
      </w:r>
      <w:r w:rsidRPr="0021731C">
        <w:rPr>
          <w:rFonts w:ascii="Times New Roman" w:hAnsi="Times New Roman" w:cs="Times New Roman"/>
          <w:szCs w:val="24"/>
        </w:rPr>
        <w:t xml:space="preserve"> muud korraldusküsimused.</w:t>
      </w:r>
    </w:p>
    <w:p w14:paraId="4E04B5CE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(4) Andmekogus sisalduvad andmed on juurdepääsupiiranguga, kui õigusaktides ei ole sätestatud teisiti.</w:t>
      </w:r>
    </w:p>
    <w:p w14:paraId="25BF80CC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(5) Andmekogule on juurdepääs andmekogu vastutaval ja volitatud töötlejal ning andmeandjal enda kohta käivatele andmetele.</w:t>
      </w:r>
    </w:p>
    <w:p w14:paraId="24EC4CE4" w14:textId="7250A684" w:rsidR="0093598E" w:rsidRDefault="0093598E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304060CA" w14:textId="77777777" w:rsidR="005513A3" w:rsidRPr="0021731C" w:rsidRDefault="005513A3" w:rsidP="005513A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>§ 11</w:t>
      </w:r>
      <w:r w:rsidRPr="0021731C">
        <w:rPr>
          <w:rFonts w:ascii="Times New Roman" w:hAnsi="Times New Roman" w:cs="Times New Roman"/>
          <w:b/>
          <w:szCs w:val="24"/>
          <w:vertAlign w:val="superscript"/>
        </w:rPr>
        <w:t>3</w:t>
      </w:r>
      <w:r w:rsidRPr="0021731C">
        <w:rPr>
          <w:rFonts w:ascii="Times New Roman" w:hAnsi="Times New Roman" w:cs="Times New Roman"/>
          <w:b/>
          <w:szCs w:val="24"/>
        </w:rPr>
        <w:t xml:space="preserve">. </w:t>
      </w:r>
      <w:bookmarkStart w:id="16" w:name="_Hlk148088606"/>
      <w:r w:rsidRPr="0021731C">
        <w:rPr>
          <w:rFonts w:ascii="Times New Roman" w:hAnsi="Times New Roman" w:cs="Times New Roman"/>
          <w:b/>
          <w:szCs w:val="24"/>
        </w:rPr>
        <w:t>Välisriikide ja rahvusvaheliste organisatsioonide esinduste, rahvusvaheliste organisatsioonide ja rahvusvahelise kokkuleppega loodud institutsioonide ning nende isikkoosseisu andmekogu</w:t>
      </w:r>
      <w:bookmarkEnd w:id="16"/>
    </w:p>
    <w:p w14:paraId="51C68A25" w14:textId="61DACBFB" w:rsidR="005513A3" w:rsidRPr="007E0C43" w:rsidRDefault="005513A3" w:rsidP="007E0C4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(1</w:t>
      </w:r>
      <w:r w:rsidRPr="007E0C43">
        <w:rPr>
          <w:rFonts w:ascii="Times New Roman" w:hAnsi="Times New Roman" w:cs="Times New Roman"/>
          <w:szCs w:val="24"/>
        </w:rPr>
        <w:t xml:space="preserve">) </w:t>
      </w:r>
      <w:r w:rsidR="007E0C43" w:rsidRPr="007E0C43">
        <w:rPr>
          <w:rFonts w:ascii="Times New Roman" w:hAnsi="Times New Roman" w:cs="Times New Roman"/>
          <w:szCs w:val="24"/>
        </w:rPr>
        <w:t xml:space="preserve">Andmekogu eesmärk on välisriikide ja rahvusvaheliste organisatsioonide esinduste, rahvusvaheliste organisatsioonide ja rahvusvahelise kokkuleppega loodud institutsioonide (edaspidi koos </w:t>
      </w:r>
      <w:r w:rsidR="007E0C43" w:rsidRPr="007E0C43">
        <w:rPr>
          <w:rFonts w:ascii="Times New Roman" w:hAnsi="Times New Roman" w:cs="Times New Roman"/>
          <w:i/>
          <w:iCs/>
          <w:szCs w:val="24"/>
        </w:rPr>
        <w:t>esinduste</w:t>
      </w:r>
      <w:r w:rsidR="007E0C43" w:rsidRPr="007E0C43">
        <w:rPr>
          <w:rFonts w:ascii="Times New Roman" w:hAnsi="Times New Roman" w:cs="Times New Roman"/>
          <w:szCs w:val="24"/>
        </w:rPr>
        <w:t xml:space="preserve">) </w:t>
      </w:r>
      <w:r w:rsidR="005D52DD">
        <w:rPr>
          <w:rFonts w:ascii="Times New Roman" w:hAnsi="Times New Roman" w:cs="Times New Roman"/>
          <w:szCs w:val="24"/>
        </w:rPr>
        <w:t>ning</w:t>
      </w:r>
      <w:r w:rsidR="007E0C43" w:rsidRPr="007E0C43">
        <w:rPr>
          <w:rFonts w:ascii="Times New Roman" w:hAnsi="Times New Roman" w:cs="Times New Roman"/>
          <w:szCs w:val="24"/>
        </w:rPr>
        <w:t xml:space="preserve"> nende isikkoosseisu kaitse </w:t>
      </w:r>
      <w:r w:rsidR="005D52DD">
        <w:rPr>
          <w:rFonts w:ascii="Times New Roman" w:hAnsi="Times New Roman" w:cs="Times New Roman"/>
          <w:szCs w:val="24"/>
        </w:rPr>
        <w:t>ja</w:t>
      </w:r>
      <w:r w:rsidR="007E0C43" w:rsidRPr="007E0C43">
        <w:rPr>
          <w:rFonts w:ascii="Times New Roman" w:hAnsi="Times New Roman" w:cs="Times New Roman"/>
          <w:szCs w:val="24"/>
        </w:rPr>
        <w:t xml:space="preserve"> esinduste kasutuses olevate ruumide, esinduste ja nende isikkoosseisu mootorsõidukite registreerimise, maksusoodustuste sihipärase kasutamise, esinduste operatiivnimekirja ja diplomaatiliste isikutunnistuste väljaandmise üle arvestuse pidamine, et tagada esinduste ülesannete tõhus täitmine.</w:t>
      </w:r>
    </w:p>
    <w:p w14:paraId="48AE95AB" w14:textId="77777777" w:rsidR="005513A3" w:rsidRPr="0021731C" w:rsidRDefault="005513A3" w:rsidP="005513A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(2) Andmekogu vastutav töötleja on Välisministeerium.</w:t>
      </w:r>
    </w:p>
    <w:p w14:paraId="6CB08DFF" w14:textId="21D03C9E" w:rsidR="005513A3" w:rsidRPr="0021731C" w:rsidRDefault="008F66E1" w:rsidP="005513A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(3</w:t>
      </w:r>
      <w:r w:rsidR="005513A3" w:rsidRPr="0021731C">
        <w:rPr>
          <w:rFonts w:ascii="Times New Roman" w:hAnsi="Times New Roman" w:cs="Times New Roman"/>
          <w:szCs w:val="24"/>
        </w:rPr>
        <w:t xml:space="preserve">) </w:t>
      </w:r>
      <w:bookmarkStart w:id="17" w:name="_Hlk148088667"/>
      <w:bookmarkStart w:id="18" w:name="_Hlk148089463"/>
      <w:r w:rsidR="005513A3" w:rsidRPr="0021731C">
        <w:rPr>
          <w:rFonts w:ascii="Times New Roman" w:hAnsi="Times New Roman" w:cs="Times New Roman"/>
          <w:szCs w:val="24"/>
        </w:rPr>
        <w:t xml:space="preserve">Andmekogu põhimääruses sätestatakse andmekogu pidamise kord, andmekogusse kogutavate andmete koosseis ja andmekogusse kandmise kord, andmetele juurdepääsu ja andmete väljastamise kord, andmete säilitamise tähtajad </w:t>
      </w:r>
      <w:r w:rsidR="00792455">
        <w:rPr>
          <w:rFonts w:ascii="Times New Roman" w:hAnsi="Times New Roman" w:cs="Times New Roman"/>
          <w:szCs w:val="24"/>
        </w:rPr>
        <w:t>ning</w:t>
      </w:r>
      <w:r w:rsidR="005513A3" w:rsidRPr="0021731C">
        <w:rPr>
          <w:rFonts w:ascii="Times New Roman" w:hAnsi="Times New Roman" w:cs="Times New Roman"/>
          <w:szCs w:val="24"/>
        </w:rPr>
        <w:t xml:space="preserve"> muud korraldusküsimused.</w:t>
      </w:r>
      <w:bookmarkEnd w:id="17"/>
    </w:p>
    <w:bookmarkEnd w:id="18"/>
    <w:p w14:paraId="74DA4702" w14:textId="4CB24A78" w:rsidR="005513A3" w:rsidRPr="0021731C" w:rsidRDefault="008F66E1" w:rsidP="005513A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</w:t>
      </w:r>
      <w:r w:rsidR="007E0C43">
        <w:rPr>
          <w:rFonts w:ascii="Times New Roman" w:hAnsi="Times New Roman" w:cs="Times New Roman"/>
          <w:szCs w:val="24"/>
        </w:rPr>
        <w:t>4</w:t>
      </w:r>
      <w:r w:rsidR="005513A3" w:rsidRPr="0021731C">
        <w:rPr>
          <w:rFonts w:ascii="Times New Roman" w:hAnsi="Times New Roman" w:cs="Times New Roman"/>
          <w:szCs w:val="24"/>
        </w:rPr>
        <w:t xml:space="preserve">) </w:t>
      </w:r>
      <w:bookmarkStart w:id="19" w:name="_Hlk148089036"/>
      <w:r w:rsidR="005513A3" w:rsidRPr="0021731C">
        <w:rPr>
          <w:rFonts w:ascii="Times New Roman" w:hAnsi="Times New Roman" w:cs="Times New Roman"/>
          <w:szCs w:val="24"/>
        </w:rPr>
        <w:t>Andmekogus sisalduvad andmed on juurdepääsupiiranguga, kui</w:t>
      </w:r>
      <w:commentRangeStart w:id="20"/>
      <w:r w:rsidR="005513A3" w:rsidRPr="0021731C">
        <w:rPr>
          <w:rFonts w:ascii="Times New Roman" w:hAnsi="Times New Roman" w:cs="Times New Roman"/>
          <w:szCs w:val="24"/>
        </w:rPr>
        <w:t xml:space="preserve"> õigusaktides </w:t>
      </w:r>
      <w:commentRangeEnd w:id="20"/>
      <w:r w:rsidR="009D5D37">
        <w:rPr>
          <w:rStyle w:val="Kommentaariviide"/>
        </w:rPr>
        <w:commentReference w:id="20"/>
      </w:r>
      <w:r w:rsidR="005513A3" w:rsidRPr="0021731C">
        <w:rPr>
          <w:rFonts w:ascii="Times New Roman" w:hAnsi="Times New Roman" w:cs="Times New Roman"/>
          <w:szCs w:val="24"/>
        </w:rPr>
        <w:t>ei ole sätestatud teisiti.</w:t>
      </w:r>
      <w:bookmarkEnd w:id="19"/>
    </w:p>
    <w:p w14:paraId="1B110706" w14:textId="1595C42D" w:rsidR="005513A3" w:rsidRDefault="005513A3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02C7E1CB" w14:textId="711C65C2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>§ 11</w:t>
      </w:r>
      <w:r w:rsidR="008F66E1">
        <w:rPr>
          <w:rFonts w:ascii="Times New Roman" w:hAnsi="Times New Roman" w:cs="Times New Roman"/>
          <w:b/>
          <w:szCs w:val="24"/>
          <w:vertAlign w:val="superscript"/>
        </w:rPr>
        <w:t>4</w:t>
      </w:r>
      <w:r w:rsidRPr="0021731C">
        <w:rPr>
          <w:rFonts w:ascii="Times New Roman" w:hAnsi="Times New Roman" w:cs="Times New Roman"/>
          <w:b/>
          <w:szCs w:val="24"/>
        </w:rPr>
        <w:t xml:space="preserve">. </w:t>
      </w:r>
      <w:bookmarkStart w:id="21" w:name="_Hlk148089419"/>
      <w:r w:rsidRPr="0021731C">
        <w:rPr>
          <w:rFonts w:ascii="Times New Roman" w:hAnsi="Times New Roman" w:cs="Times New Roman"/>
          <w:b/>
          <w:szCs w:val="24"/>
        </w:rPr>
        <w:t>Euroopa Kohtu eelotsusemenetluste ja Eesti suhtes algatatud rikkumismenetluste andmekogu</w:t>
      </w:r>
      <w:bookmarkEnd w:id="21"/>
    </w:p>
    <w:p w14:paraId="492DC9B7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(1) Andmekogu eesmärk on hallata Euroopa Kohtu eelotsusemenetluste kohta saadetud informatsiooni, jälgida menetluste käiku ning teavitada sellest asjaomaseid ametiasutusi. Samuti hallatakse andmekogus teavet Euroopa Komisjoni algatatud rikkumismenetluste kohta.</w:t>
      </w:r>
    </w:p>
    <w:p w14:paraId="7CA04852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lastRenderedPageBreak/>
        <w:t>(2) Andmekogu vastutav töötleja on Välisministeerium.</w:t>
      </w:r>
    </w:p>
    <w:p w14:paraId="2C0376A3" w14:textId="3CD88B32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(3) Andmekogu põhimääruses sätestatakse andmekogusse kogutavate andmete koosseis ja andmekogusse kandmise kord, andmetele juurdepääsu saamise kord, andmete säilitamise tähtajad </w:t>
      </w:r>
      <w:r w:rsidR="003018FE">
        <w:rPr>
          <w:rFonts w:ascii="Times New Roman" w:hAnsi="Times New Roman" w:cs="Times New Roman"/>
          <w:szCs w:val="24"/>
        </w:rPr>
        <w:t>ning</w:t>
      </w:r>
      <w:r w:rsidRPr="0021731C">
        <w:rPr>
          <w:rFonts w:ascii="Times New Roman" w:hAnsi="Times New Roman" w:cs="Times New Roman"/>
          <w:szCs w:val="24"/>
        </w:rPr>
        <w:t xml:space="preserve"> muud korraldusküsimused.</w:t>
      </w:r>
    </w:p>
    <w:p w14:paraId="74788A0D" w14:textId="77777777" w:rsidR="0093598E" w:rsidRDefault="0093598E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1BEB2701" w14:textId="7A11DB2E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>§ 11</w:t>
      </w:r>
      <w:r w:rsidR="008F66E1">
        <w:rPr>
          <w:rFonts w:ascii="Times New Roman" w:hAnsi="Times New Roman" w:cs="Times New Roman"/>
          <w:b/>
          <w:szCs w:val="24"/>
          <w:vertAlign w:val="superscript"/>
        </w:rPr>
        <w:t>5</w:t>
      </w:r>
      <w:r w:rsidRPr="0021731C">
        <w:rPr>
          <w:rFonts w:ascii="Times New Roman" w:hAnsi="Times New Roman" w:cs="Times New Roman"/>
          <w:b/>
          <w:szCs w:val="24"/>
        </w:rPr>
        <w:t xml:space="preserve">. </w:t>
      </w:r>
      <w:proofErr w:type="spellStart"/>
      <w:r w:rsidRPr="0021731C">
        <w:rPr>
          <w:rFonts w:ascii="Times New Roman" w:hAnsi="Times New Roman" w:cs="Times New Roman"/>
          <w:b/>
          <w:szCs w:val="24"/>
        </w:rPr>
        <w:t>Välislepingute</w:t>
      </w:r>
      <w:proofErr w:type="spellEnd"/>
      <w:r w:rsidRPr="0021731C">
        <w:rPr>
          <w:rFonts w:ascii="Times New Roman" w:hAnsi="Times New Roman" w:cs="Times New Roman"/>
          <w:b/>
          <w:szCs w:val="24"/>
        </w:rPr>
        <w:t xml:space="preserve"> andmekogu</w:t>
      </w:r>
    </w:p>
    <w:p w14:paraId="27441866" w14:textId="0AA663D0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AA4174">
        <w:rPr>
          <w:rFonts w:ascii="Times New Roman" w:hAnsi="Times New Roman" w:cs="Times New Roman"/>
          <w:szCs w:val="24"/>
        </w:rPr>
        <w:t xml:space="preserve">(1) </w:t>
      </w:r>
      <w:bookmarkStart w:id="22" w:name="_Hlk148090011"/>
      <w:r w:rsidRPr="00AA4174">
        <w:rPr>
          <w:rFonts w:ascii="Times New Roman" w:hAnsi="Times New Roman" w:cs="Times New Roman"/>
          <w:szCs w:val="24"/>
        </w:rPr>
        <w:t xml:space="preserve">Andmekogu eesmärk on omada põhjalikku ülevaadet Eesti Vabariigi </w:t>
      </w:r>
      <w:proofErr w:type="spellStart"/>
      <w:r w:rsidRPr="00AA4174">
        <w:rPr>
          <w:rFonts w:ascii="Times New Roman" w:hAnsi="Times New Roman" w:cs="Times New Roman"/>
          <w:szCs w:val="24"/>
        </w:rPr>
        <w:t>välislepingutest</w:t>
      </w:r>
      <w:proofErr w:type="spellEnd"/>
      <w:r w:rsidRPr="00AA4174">
        <w:rPr>
          <w:rFonts w:ascii="Times New Roman" w:hAnsi="Times New Roman" w:cs="Times New Roman"/>
          <w:szCs w:val="24"/>
        </w:rPr>
        <w:t xml:space="preserve"> ja nende </w:t>
      </w:r>
      <w:r w:rsidRPr="00082877">
        <w:rPr>
          <w:rFonts w:ascii="Times New Roman" w:hAnsi="Times New Roman" w:cs="Times New Roman"/>
          <w:szCs w:val="24"/>
        </w:rPr>
        <w:t xml:space="preserve">menetlemise käigust ning toetada Välisministeeriumi </w:t>
      </w:r>
      <w:r w:rsidR="001F2DFB" w:rsidRPr="00082877">
        <w:rPr>
          <w:rFonts w:ascii="Times New Roman" w:hAnsi="Times New Roman" w:cs="Times New Roman"/>
          <w:szCs w:val="24"/>
        </w:rPr>
        <w:t xml:space="preserve">ja </w:t>
      </w:r>
      <w:proofErr w:type="spellStart"/>
      <w:r w:rsidR="001F2DFB" w:rsidRPr="00082877">
        <w:rPr>
          <w:rFonts w:ascii="Times New Roman" w:hAnsi="Times New Roman" w:cs="Times New Roman"/>
          <w:szCs w:val="24"/>
        </w:rPr>
        <w:t>asutustevahelist</w:t>
      </w:r>
      <w:proofErr w:type="spellEnd"/>
      <w:r w:rsidRPr="00082877">
        <w:rPr>
          <w:rFonts w:ascii="Times New Roman" w:hAnsi="Times New Roman" w:cs="Times New Roman"/>
          <w:szCs w:val="24"/>
        </w:rPr>
        <w:t xml:space="preserve"> </w:t>
      </w:r>
      <w:r w:rsidR="001F2DFB" w:rsidRPr="00082877">
        <w:rPr>
          <w:rFonts w:ascii="Times New Roman" w:hAnsi="Times New Roman" w:cs="Times New Roman"/>
          <w:szCs w:val="24"/>
        </w:rPr>
        <w:t>koostööd</w:t>
      </w:r>
      <w:r w:rsidRPr="00082877">
        <w:rPr>
          <w:rFonts w:ascii="Times New Roman" w:hAnsi="Times New Roman" w:cs="Times New Roman"/>
          <w:szCs w:val="24"/>
        </w:rPr>
        <w:t>.</w:t>
      </w:r>
    </w:p>
    <w:bookmarkEnd w:id="22"/>
    <w:p w14:paraId="7A68BC05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(2) Andmekogu vastutav töötleja on Välisministeerium.</w:t>
      </w:r>
    </w:p>
    <w:p w14:paraId="1F020A26" w14:textId="5A60D68D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(3) Andmekogu põhimääruses sätestatakse andmeandjad, andmekogusse kogutavate andmete koosseis ja andmekogusse kandmise kord, andmetele juurdepääsu saamise kord, andmete säilitamise tähta</w:t>
      </w:r>
      <w:r w:rsidR="0051663F">
        <w:rPr>
          <w:rFonts w:ascii="Times New Roman" w:hAnsi="Times New Roman" w:cs="Times New Roman"/>
          <w:szCs w:val="24"/>
        </w:rPr>
        <w:t xml:space="preserve">jad </w:t>
      </w:r>
      <w:r w:rsidR="00CC074A">
        <w:rPr>
          <w:rFonts w:ascii="Times New Roman" w:hAnsi="Times New Roman" w:cs="Times New Roman"/>
          <w:szCs w:val="24"/>
        </w:rPr>
        <w:t>ning</w:t>
      </w:r>
      <w:r w:rsidR="0051663F">
        <w:rPr>
          <w:rFonts w:ascii="Times New Roman" w:hAnsi="Times New Roman" w:cs="Times New Roman"/>
          <w:szCs w:val="24"/>
        </w:rPr>
        <w:t xml:space="preserve"> muud korraldusküsimused.</w:t>
      </w:r>
    </w:p>
    <w:p w14:paraId="5C43388B" w14:textId="77777777" w:rsidR="0093598E" w:rsidRDefault="0093598E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2C4C10DF" w14:textId="4728FE10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>§ 11</w:t>
      </w:r>
      <w:r w:rsidR="008F66E1">
        <w:rPr>
          <w:rFonts w:ascii="Times New Roman" w:hAnsi="Times New Roman" w:cs="Times New Roman"/>
          <w:b/>
          <w:szCs w:val="24"/>
          <w:vertAlign w:val="superscript"/>
        </w:rPr>
        <w:t>6</w:t>
      </w:r>
      <w:r w:rsidRPr="0021731C">
        <w:rPr>
          <w:rFonts w:ascii="Times New Roman" w:hAnsi="Times New Roman" w:cs="Times New Roman"/>
          <w:b/>
          <w:szCs w:val="24"/>
        </w:rPr>
        <w:t xml:space="preserve">. </w:t>
      </w:r>
      <w:bookmarkStart w:id="23" w:name="_Hlk148090409"/>
      <w:r w:rsidRPr="0021731C">
        <w:rPr>
          <w:rFonts w:ascii="Times New Roman" w:hAnsi="Times New Roman" w:cs="Times New Roman"/>
          <w:b/>
          <w:szCs w:val="24"/>
        </w:rPr>
        <w:t xml:space="preserve">Eeltäidetud viisataotluse </w:t>
      </w:r>
      <w:bookmarkEnd w:id="23"/>
      <w:r w:rsidRPr="0021731C">
        <w:rPr>
          <w:rFonts w:ascii="Times New Roman" w:hAnsi="Times New Roman" w:cs="Times New Roman"/>
          <w:b/>
          <w:szCs w:val="24"/>
        </w:rPr>
        <w:t>andmekogu</w:t>
      </w:r>
    </w:p>
    <w:p w14:paraId="7D301645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(1) Andmekogu eesmärk on hõlbustada ja kiirendada viisataotluste menetlemist, kuna viisataotleja poolt andmekogusse kantud andmed on töödeldavad viisaregistris. Nimetatud eesmärgil töödeldakse andmekogus järgmisi isikuandmeid:</w:t>
      </w:r>
    </w:p>
    <w:p w14:paraId="38D35E69" w14:textId="5013D3CF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1) viisataotleja isikuandmed </w:t>
      </w:r>
      <w:r w:rsidR="004F6DD7">
        <w:rPr>
          <w:rFonts w:ascii="Times New Roman" w:hAnsi="Times New Roman" w:cs="Times New Roman"/>
          <w:szCs w:val="24"/>
        </w:rPr>
        <w:t>–</w:t>
      </w:r>
      <w:r w:rsidRPr="0021731C">
        <w:rPr>
          <w:rFonts w:ascii="Times New Roman" w:hAnsi="Times New Roman" w:cs="Times New Roman"/>
          <w:szCs w:val="24"/>
        </w:rPr>
        <w:t xml:space="preserve"> üldandmed, perekonnaseis, reisidokumenti puudutavad andmed, taotleja tööd puudutavad andmed, reisi andmed;</w:t>
      </w:r>
    </w:p>
    <w:p w14:paraId="1FD9BA0A" w14:textId="54068C46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2) alaealise puhul </w:t>
      </w:r>
      <w:r w:rsidR="00794E0D">
        <w:rPr>
          <w:rFonts w:ascii="Times New Roman" w:hAnsi="Times New Roman" w:cs="Times New Roman"/>
          <w:szCs w:val="24"/>
        </w:rPr>
        <w:t xml:space="preserve">lisaks tema vanema või </w:t>
      </w:r>
      <w:r w:rsidRPr="0021731C">
        <w:rPr>
          <w:rFonts w:ascii="Times New Roman" w:hAnsi="Times New Roman" w:cs="Times New Roman"/>
          <w:szCs w:val="24"/>
        </w:rPr>
        <w:t>seadus</w:t>
      </w:r>
      <w:r w:rsidR="00794E0D">
        <w:rPr>
          <w:rFonts w:ascii="Times New Roman" w:hAnsi="Times New Roman" w:cs="Times New Roman"/>
          <w:szCs w:val="24"/>
        </w:rPr>
        <w:t>liku</w:t>
      </w:r>
      <w:r w:rsidRPr="0021731C">
        <w:rPr>
          <w:rFonts w:ascii="Times New Roman" w:hAnsi="Times New Roman" w:cs="Times New Roman"/>
          <w:szCs w:val="24"/>
        </w:rPr>
        <w:t xml:space="preserve"> esindaja üldandmed;</w:t>
      </w:r>
    </w:p>
    <w:p w14:paraId="7EC2C794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3) Eestis või muus Schengeni konventsiooni liikmesriigis elava külastatava eraisiku üldandmed;</w:t>
      </w:r>
    </w:p>
    <w:p w14:paraId="116F7094" w14:textId="23B19E51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4) taotleja Euroopa Liidu, Euroopa Majanduspiirkonna liikmesriigi või Šveitsi Konföderatsiooni kodaniku perekonnaliikme isikuandmed </w:t>
      </w:r>
      <w:r w:rsidR="00173705">
        <w:rPr>
          <w:rFonts w:ascii="Times New Roman" w:hAnsi="Times New Roman" w:cs="Times New Roman"/>
          <w:szCs w:val="24"/>
        </w:rPr>
        <w:t>–</w:t>
      </w:r>
      <w:r w:rsidRPr="0021731C">
        <w:rPr>
          <w:rFonts w:ascii="Times New Roman" w:hAnsi="Times New Roman" w:cs="Times New Roman"/>
          <w:szCs w:val="24"/>
        </w:rPr>
        <w:t xml:space="preserve"> </w:t>
      </w:r>
      <w:r w:rsidR="001112BF">
        <w:rPr>
          <w:rFonts w:ascii="Times New Roman" w:hAnsi="Times New Roman" w:cs="Times New Roman"/>
          <w:szCs w:val="24"/>
        </w:rPr>
        <w:t>üldandmed</w:t>
      </w:r>
      <w:r w:rsidRPr="0021731C">
        <w:rPr>
          <w:rFonts w:ascii="Times New Roman" w:hAnsi="Times New Roman" w:cs="Times New Roman"/>
          <w:szCs w:val="24"/>
        </w:rPr>
        <w:t>, reisidokumendi andmed.</w:t>
      </w:r>
    </w:p>
    <w:p w14:paraId="7B3EA252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(2) Andmekogu vastutav töötleja on Välisministeerium.</w:t>
      </w:r>
    </w:p>
    <w:p w14:paraId="1527ABC7" w14:textId="7013556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</w:t>
      </w:r>
      <w:r w:rsidR="001112BF">
        <w:rPr>
          <w:rFonts w:ascii="Times New Roman" w:hAnsi="Times New Roman" w:cs="Times New Roman"/>
          <w:szCs w:val="24"/>
        </w:rPr>
        <w:t>3</w:t>
      </w:r>
      <w:r w:rsidRPr="0021731C">
        <w:rPr>
          <w:rFonts w:ascii="Times New Roman" w:hAnsi="Times New Roman" w:cs="Times New Roman"/>
          <w:szCs w:val="24"/>
        </w:rPr>
        <w:t xml:space="preserve">) Andmekogu põhimääruses sätestatakse andmeandjad, andmekogusse kogutavate andmete koosseis ja andmekogusse kandmise kord, andmetele juurdepääsu ja andmete väljastamise kord, andmete säilitamise tähtajad </w:t>
      </w:r>
      <w:r w:rsidR="00D0111A">
        <w:rPr>
          <w:rFonts w:ascii="Times New Roman" w:hAnsi="Times New Roman" w:cs="Times New Roman"/>
          <w:szCs w:val="24"/>
        </w:rPr>
        <w:t>ning</w:t>
      </w:r>
      <w:r w:rsidRPr="0021731C">
        <w:rPr>
          <w:rFonts w:ascii="Times New Roman" w:hAnsi="Times New Roman" w:cs="Times New Roman"/>
          <w:szCs w:val="24"/>
        </w:rPr>
        <w:t xml:space="preserve"> muud korraldusküsimused.</w:t>
      </w:r>
    </w:p>
    <w:p w14:paraId="4565783A" w14:textId="30C0314D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</w:t>
      </w:r>
      <w:r w:rsidR="001112BF">
        <w:rPr>
          <w:rFonts w:ascii="Times New Roman" w:hAnsi="Times New Roman" w:cs="Times New Roman"/>
          <w:szCs w:val="24"/>
        </w:rPr>
        <w:t>4</w:t>
      </w:r>
      <w:r w:rsidRPr="0021731C">
        <w:rPr>
          <w:rFonts w:ascii="Times New Roman" w:hAnsi="Times New Roman" w:cs="Times New Roman"/>
          <w:szCs w:val="24"/>
        </w:rPr>
        <w:t xml:space="preserve">) </w:t>
      </w:r>
      <w:bookmarkStart w:id="24" w:name="_Hlk148090459"/>
      <w:r w:rsidRPr="0021731C">
        <w:rPr>
          <w:rFonts w:ascii="Times New Roman" w:hAnsi="Times New Roman" w:cs="Times New Roman"/>
          <w:szCs w:val="24"/>
        </w:rPr>
        <w:t xml:space="preserve">Andmekogus olevaid andmeid säilitatakse </w:t>
      </w:r>
      <w:r w:rsidR="00D0111A">
        <w:rPr>
          <w:rFonts w:ascii="Times New Roman" w:hAnsi="Times New Roman" w:cs="Times New Roman"/>
          <w:szCs w:val="24"/>
        </w:rPr>
        <w:t>kuus</w:t>
      </w:r>
      <w:r w:rsidRPr="0021731C">
        <w:rPr>
          <w:rFonts w:ascii="Times New Roman" w:hAnsi="Times New Roman" w:cs="Times New Roman"/>
          <w:szCs w:val="24"/>
        </w:rPr>
        <w:t xml:space="preserve"> kuud arvates andm</w:t>
      </w:r>
      <w:r w:rsidR="00794E0D">
        <w:rPr>
          <w:rFonts w:ascii="Times New Roman" w:hAnsi="Times New Roman" w:cs="Times New Roman"/>
          <w:szCs w:val="24"/>
        </w:rPr>
        <w:t>ete kandmisest andmekogusse.</w:t>
      </w:r>
      <w:bookmarkEnd w:id="24"/>
    </w:p>
    <w:p w14:paraId="60C22A7A" w14:textId="1966C493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</w:t>
      </w:r>
      <w:r w:rsidR="001112BF">
        <w:rPr>
          <w:rFonts w:ascii="Times New Roman" w:hAnsi="Times New Roman" w:cs="Times New Roman"/>
          <w:szCs w:val="24"/>
        </w:rPr>
        <w:t>5</w:t>
      </w:r>
      <w:r w:rsidRPr="0021731C">
        <w:rPr>
          <w:rFonts w:ascii="Times New Roman" w:hAnsi="Times New Roman" w:cs="Times New Roman"/>
          <w:szCs w:val="24"/>
        </w:rPr>
        <w:t xml:space="preserve">) </w:t>
      </w:r>
      <w:bookmarkStart w:id="25" w:name="_Hlk148090608"/>
      <w:r w:rsidRPr="0021731C">
        <w:rPr>
          <w:rFonts w:ascii="Times New Roman" w:hAnsi="Times New Roman" w:cs="Times New Roman"/>
          <w:szCs w:val="24"/>
        </w:rPr>
        <w:t>Andmekogusse kantud andmed ei ole avalikud.</w:t>
      </w:r>
      <w:bookmarkEnd w:id="25"/>
    </w:p>
    <w:p w14:paraId="13E46942" w14:textId="303C96FE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</w:t>
      </w:r>
      <w:r w:rsidR="001112BF">
        <w:rPr>
          <w:rFonts w:ascii="Times New Roman" w:hAnsi="Times New Roman" w:cs="Times New Roman"/>
          <w:szCs w:val="24"/>
        </w:rPr>
        <w:t>6</w:t>
      </w:r>
      <w:r w:rsidRPr="0021731C">
        <w:rPr>
          <w:rFonts w:ascii="Times New Roman" w:hAnsi="Times New Roman" w:cs="Times New Roman"/>
          <w:szCs w:val="24"/>
        </w:rPr>
        <w:t xml:space="preserve">) </w:t>
      </w:r>
      <w:bookmarkStart w:id="26" w:name="_Hlk148090774"/>
      <w:r w:rsidRPr="0021731C">
        <w:rPr>
          <w:rFonts w:ascii="Times New Roman" w:hAnsi="Times New Roman" w:cs="Times New Roman"/>
          <w:szCs w:val="24"/>
        </w:rPr>
        <w:t>Andmekogule on juurdepääs andmekogu vastutaval töötlejal ja andmekaitse järelevalveasutusel.</w:t>
      </w:r>
      <w:bookmarkEnd w:id="26"/>
    </w:p>
    <w:p w14:paraId="5379D385" w14:textId="77777777" w:rsidR="0093598E" w:rsidRDefault="0093598E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3CA6C1C6" w14:textId="611CF64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>§ 11</w:t>
      </w:r>
      <w:r w:rsidR="008F66E1">
        <w:rPr>
          <w:rFonts w:ascii="Times New Roman" w:hAnsi="Times New Roman" w:cs="Times New Roman"/>
          <w:b/>
          <w:szCs w:val="24"/>
          <w:vertAlign w:val="superscript"/>
        </w:rPr>
        <w:t>7</w:t>
      </w:r>
      <w:r w:rsidRPr="0021731C">
        <w:rPr>
          <w:rFonts w:ascii="Times New Roman" w:hAnsi="Times New Roman" w:cs="Times New Roman"/>
          <w:b/>
          <w:szCs w:val="24"/>
        </w:rPr>
        <w:t>. Aukonsulite andmekogu</w:t>
      </w:r>
    </w:p>
    <w:p w14:paraId="646496A1" w14:textId="58302B91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(1) </w:t>
      </w:r>
      <w:bookmarkStart w:id="27" w:name="_Hlk148091344"/>
      <w:r w:rsidRPr="0021731C">
        <w:rPr>
          <w:rFonts w:ascii="Times New Roman" w:hAnsi="Times New Roman" w:cs="Times New Roman"/>
          <w:szCs w:val="24"/>
        </w:rPr>
        <w:t xml:space="preserve">Andmekogu eesmärk on pidada arvestust välisriikides tegutsevate Eesti aukonsulite ja konsulaarasutuse juhtide üle. Nimetatud eesmärgil töödeldakse andmekogus </w:t>
      </w:r>
      <w:r w:rsidR="001112BF">
        <w:rPr>
          <w:rFonts w:ascii="Times New Roman" w:hAnsi="Times New Roman" w:cs="Times New Roman"/>
          <w:szCs w:val="24"/>
        </w:rPr>
        <w:t>aukonsuli</w:t>
      </w:r>
      <w:r w:rsidR="00794E0D">
        <w:rPr>
          <w:rFonts w:ascii="Times New Roman" w:hAnsi="Times New Roman" w:cs="Times New Roman"/>
          <w:szCs w:val="24"/>
        </w:rPr>
        <w:t xml:space="preserve"> kandidaadi</w:t>
      </w:r>
      <w:r w:rsidR="00BE28A8">
        <w:rPr>
          <w:rFonts w:ascii="Times New Roman" w:hAnsi="Times New Roman" w:cs="Times New Roman"/>
          <w:szCs w:val="24"/>
        </w:rPr>
        <w:t> </w:t>
      </w:r>
      <w:commentRangeStart w:id="28"/>
      <w:r w:rsidR="001112BF">
        <w:rPr>
          <w:rFonts w:ascii="Times New Roman" w:hAnsi="Times New Roman" w:cs="Times New Roman"/>
          <w:szCs w:val="24"/>
        </w:rPr>
        <w:t>/</w:t>
      </w:r>
      <w:commentRangeEnd w:id="28"/>
      <w:r w:rsidR="00E04879">
        <w:rPr>
          <w:rStyle w:val="Kommentaariviide"/>
        </w:rPr>
        <w:commentReference w:id="28"/>
      </w:r>
      <w:r w:rsidR="00BE28A8">
        <w:rPr>
          <w:rFonts w:ascii="Times New Roman" w:hAnsi="Times New Roman" w:cs="Times New Roman"/>
          <w:szCs w:val="24"/>
        </w:rPr>
        <w:t xml:space="preserve"> </w:t>
      </w:r>
      <w:r w:rsidR="001112BF">
        <w:rPr>
          <w:rFonts w:ascii="Times New Roman" w:hAnsi="Times New Roman" w:cs="Times New Roman"/>
          <w:szCs w:val="24"/>
        </w:rPr>
        <w:t>aukonsuli esitatud andmeid, s</w:t>
      </w:r>
      <w:r w:rsidR="00BE28A8">
        <w:rPr>
          <w:rFonts w:ascii="Times New Roman" w:hAnsi="Times New Roman" w:cs="Times New Roman"/>
          <w:szCs w:val="24"/>
        </w:rPr>
        <w:t>ealhulgas</w:t>
      </w:r>
      <w:r w:rsidRPr="0021731C">
        <w:rPr>
          <w:rFonts w:ascii="Times New Roman" w:hAnsi="Times New Roman" w:cs="Times New Roman"/>
          <w:szCs w:val="24"/>
        </w:rPr>
        <w:t xml:space="preserve"> isikuandmeid</w:t>
      </w:r>
      <w:r w:rsidR="001112BF">
        <w:rPr>
          <w:rFonts w:ascii="Times New Roman" w:hAnsi="Times New Roman" w:cs="Times New Roman"/>
          <w:szCs w:val="24"/>
        </w:rPr>
        <w:t>.</w:t>
      </w:r>
      <w:bookmarkEnd w:id="27"/>
    </w:p>
    <w:p w14:paraId="3962909A" w14:textId="1CF3E240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(2) Andmekogu vastutav töötleja on Välisministeerium.</w:t>
      </w:r>
    </w:p>
    <w:p w14:paraId="0FB452B6" w14:textId="49D2C178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</w:t>
      </w:r>
      <w:r w:rsidR="003105CA">
        <w:rPr>
          <w:rFonts w:ascii="Times New Roman" w:hAnsi="Times New Roman" w:cs="Times New Roman"/>
          <w:szCs w:val="24"/>
        </w:rPr>
        <w:t>3</w:t>
      </w:r>
      <w:r w:rsidRPr="0021731C">
        <w:rPr>
          <w:rFonts w:ascii="Times New Roman" w:hAnsi="Times New Roman" w:cs="Times New Roman"/>
          <w:szCs w:val="24"/>
        </w:rPr>
        <w:t xml:space="preserve">) Andmekogu põhimääruses sätestatakse andmekogusse kogutavate andmete koosseis ja andmekogusse kandmise kord, andmetele juurdepääsu ja andmete väljastamise kord, andmete säilitamise tähtajad </w:t>
      </w:r>
      <w:r w:rsidR="00BE28A8">
        <w:rPr>
          <w:rFonts w:ascii="Times New Roman" w:hAnsi="Times New Roman" w:cs="Times New Roman"/>
          <w:szCs w:val="24"/>
        </w:rPr>
        <w:t>ning</w:t>
      </w:r>
      <w:r w:rsidRPr="0021731C">
        <w:rPr>
          <w:rFonts w:ascii="Times New Roman" w:hAnsi="Times New Roman" w:cs="Times New Roman"/>
          <w:szCs w:val="24"/>
        </w:rPr>
        <w:t xml:space="preserve"> muud korraldusküsimused.</w:t>
      </w:r>
    </w:p>
    <w:p w14:paraId="13D5CACA" w14:textId="179922F6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</w:t>
      </w:r>
      <w:r w:rsidR="003105CA">
        <w:rPr>
          <w:rFonts w:ascii="Times New Roman" w:hAnsi="Times New Roman" w:cs="Times New Roman"/>
          <w:szCs w:val="24"/>
        </w:rPr>
        <w:t>4</w:t>
      </w:r>
      <w:r w:rsidRPr="0021731C">
        <w:rPr>
          <w:rFonts w:ascii="Times New Roman" w:hAnsi="Times New Roman" w:cs="Times New Roman"/>
          <w:szCs w:val="24"/>
        </w:rPr>
        <w:t xml:space="preserve">) </w:t>
      </w:r>
      <w:bookmarkStart w:id="29" w:name="_Hlk148091704"/>
      <w:r w:rsidR="003E13C1">
        <w:rPr>
          <w:rFonts w:ascii="Times New Roman" w:hAnsi="Times New Roman" w:cs="Times New Roman"/>
          <w:szCs w:val="24"/>
        </w:rPr>
        <w:t>A</w:t>
      </w:r>
      <w:r w:rsidRPr="0021731C">
        <w:rPr>
          <w:rFonts w:ascii="Times New Roman" w:hAnsi="Times New Roman" w:cs="Times New Roman"/>
          <w:szCs w:val="24"/>
        </w:rPr>
        <w:t xml:space="preserve">ndmekogusse kantud </w:t>
      </w:r>
      <w:r w:rsidR="003E13C1">
        <w:rPr>
          <w:rFonts w:ascii="Times New Roman" w:hAnsi="Times New Roman" w:cs="Times New Roman"/>
          <w:szCs w:val="24"/>
        </w:rPr>
        <w:t>isiku</w:t>
      </w:r>
      <w:r w:rsidRPr="0021731C">
        <w:rPr>
          <w:rFonts w:ascii="Times New Roman" w:hAnsi="Times New Roman" w:cs="Times New Roman"/>
          <w:szCs w:val="24"/>
        </w:rPr>
        <w:t>andmeid säilitatakse 20 aastat</w:t>
      </w:r>
      <w:r w:rsidR="003E13C1">
        <w:rPr>
          <w:rFonts w:ascii="Times New Roman" w:hAnsi="Times New Roman" w:cs="Times New Roman"/>
          <w:szCs w:val="24"/>
        </w:rPr>
        <w:t xml:space="preserve"> </w:t>
      </w:r>
      <w:r w:rsidR="00E17878">
        <w:rPr>
          <w:rFonts w:ascii="Times New Roman" w:hAnsi="Times New Roman" w:cs="Times New Roman"/>
          <w:szCs w:val="24"/>
        </w:rPr>
        <w:t xml:space="preserve">arvates </w:t>
      </w:r>
      <w:r w:rsidR="003E13C1">
        <w:rPr>
          <w:rFonts w:ascii="Times New Roman" w:hAnsi="Times New Roman" w:cs="Times New Roman"/>
          <w:szCs w:val="24"/>
        </w:rPr>
        <w:t>isikuga seotud toimingute lõppemisest.</w:t>
      </w:r>
      <w:bookmarkEnd w:id="29"/>
    </w:p>
    <w:p w14:paraId="0BD1637B" w14:textId="3554F4D5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</w:t>
      </w:r>
      <w:r w:rsidR="003105CA">
        <w:rPr>
          <w:rFonts w:ascii="Times New Roman" w:hAnsi="Times New Roman" w:cs="Times New Roman"/>
          <w:szCs w:val="24"/>
        </w:rPr>
        <w:t>5</w:t>
      </w:r>
      <w:r w:rsidRPr="0021731C">
        <w:rPr>
          <w:rFonts w:ascii="Times New Roman" w:hAnsi="Times New Roman" w:cs="Times New Roman"/>
          <w:szCs w:val="24"/>
        </w:rPr>
        <w:t xml:space="preserve">) </w:t>
      </w:r>
      <w:bookmarkStart w:id="30" w:name="_Hlk148091800"/>
      <w:r w:rsidRPr="0021731C">
        <w:rPr>
          <w:rFonts w:ascii="Times New Roman" w:hAnsi="Times New Roman" w:cs="Times New Roman"/>
          <w:szCs w:val="24"/>
        </w:rPr>
        <w:t>Andmekogus sisalduvad andmed on juurdepääsupiiranguga, kui õigusaktides ei ole sätestatud teisiti.</w:t>
      </w:r>
      <w:bookmarkEnd w:id="30"/>
    </w:p>
    <w:p w14:paraId="7AE20CB8" w14:textId="550639E0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</w:t>
      </w:r>
      <w:r w:rsidR="003105CA">
        <w:rPr>
          <w:rFonts w:ascii="Times New Roman" w:hAnsi="Times New Roman" w:cs="Times New Roman"/>
          <w:szCs w:val="24"/>
        </w:rPr>
        <w:t>6</w:t>
      </w:r>
      <w:r w:rsidRPr="0021731C">
        <w:rPr>
          <w:rFonts w:ascii="Times New Roman" w:hAnsi="Times New Roman" w:cs="Times New Roman"/>
          <w:szCs w:val="24"/>
        </w:rPr>
        <w:t>) Andmekogule on juurdepääs andmekogu vastutaval töötlejal ning järelevalve- ja julgeolekuasutusel seadusest tulenevate ülesannete täitmiseks.“;</w:t>
      </w:r>
    </w:p>
    <w:p w14:paraId="55DEFB72" w14:textId="5059A476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4EDBE937" w14:textId="174159DC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25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 12 lõige</w:t>
      </w:r>
      <w:r w:rsidR="00000147" w:rsidRPr="0021731C">
        <w:rPr>
          <w:rFonts w:ascii="Times New Roman" w:hAnsi="Times New Roman" w:cs="Times New Roman"/>
          <w:szCs w:val="24"/>
        </w:rPr>
        <w:t xml:space="preserve"> 1 muudetakse ja sõnastatakse järgmiselt:</w:t>
      </w:r>
    </w:p>
    <w:p w14:paraId="658EBFBD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lastRenderedPageBreak/>
        <w:t xml:space="preserve">„(1)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sõlmimise algatab Välisministeerium või Välisministeeriumi nõusolekul teine ministeerium või Riigikantselei.“;</w:t>
      </w:r>
    </w:p>
    <w:p w14:paraId="305EB0EB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3BB5F97E" w14:textId="77777777" w:rsidR="0000104A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26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</w:t>
      </w:r>
      <w:r w:rsidR="0000104A">
        <w:rPr>
          <w:rFonts w:ascii="Times New Roman" w:hAnsi="Times New Roman" w:cs="Times New Roman"/>
          <w:szCs w:val="24"/>
        </w:rPr>
        <w:t xml:space="preserve"> 12 lõige</w:t>
      </w:r>
      <w:r w:rsidR="00000147" w:rsidRPr="0021731C">
        <w:rPr>
          <w:rFonts w:ascii="Times New Roman" w:hAnsi="Times New Roman" w:cs="Times New Roman"/>
          <w:szCs w:val="24"/>
        </w:rPr>
        <w:t xml:space="preserve"> 2</w:t>
      </w:r>
      <w:r w:rsidR="0000104A">
        <w:rPr>
          <w:rFonts w:ascii="Times New Roman" w:hAnsi="Times New Roman" w:cs="Times New Roman"/>
          <w:szCs w:val="24"/>
        </w:rPr>
        <w:t xml:space="preserve"> tunnistatakse kehtetuks;</w:t>
      </w:r>
    </w:p>
    <w:p w14:paraId="4F31339C" w14:textId="77777777" w:rsidR="0000104A" w:rsidRDefault="0000104A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11D8197F" w14:textId="0447387B" w:rsidR="00382D90" w:rsidRPr="00382D90" w:rsidRDefault="00E579D2" w:rsidP="00382D9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27</w:t>
      </w:r>
      <w:r w:rsidR="0000104A" w:rsidRPr="0000104A">
        <w:rPr>
          <w:rFonts w:ascii="Times New Roman" w:hAnsi="Times New Roman" w:cs="Times New Roman"/>
          <w:b/>
          <w:szCs w:val="24"/>
        </w:rPr>
        <w:t>)</w:t>
      </w:r>
      <w:r w:rsidR="0000104A">
        <w:rPr>
          <w:rFonts w:ascii="Times New Roman" w:hAnsi="Times New Roman" w:cs="Times New Roman"/>
          <w:szCs w:val="24"/>
        </w:rPr>
        <w:t xml:space="preserve"> </w:t>
      </w:r>
      <w:r w:rsidR="00382D90">
        <w:rPr>
          <w:rFonts w:ascii="Times New Roman" w:hAnsi="Times New Roman" w:cs="Times New Roman"/>
          <w:szCs w:val="24"/>
        </w:rPr>
        <w:t>paragrahvi 13 lõige</w:t>
      </w:r>
      <w:r w:rsidR="00382D90" w:rsidRPr="00382D90">
        <w:rPr>
          <w:rFonts w:ascii="Times New Roman" w:hAnsi="Times New Roman" w:cs="Times New Roman"/>
          <w:szCs w:val="24"/>
        </w:rPr>
        <w:t xml:space="preserve"> 3 muudetakse ja sõnastatakse järgmiselt:</w:t>
      </w:r>
    </w:p>
    <w:p w14:paraId="2D95C389" w14:textId="5F180E02" w:rsidR="00884C89" w:rsidRPr="0021731C" w:rsidRDefault="00382D90" w:rsidP="00382D9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82D90">
        <w:rPr>
          <w:rFonts w:ascii="Times New Roman" w:hAnsi="Times New Roman" w:cs="Times New Roman"/>
          <w:szCs w:val="24"/>
        </w:rPr>
        <w:t xml:space="preserve">„(3) Vajaduse korral moodustab Vabariigi Valitsus korraldusega </w:t>
      </w:r>
      <w:proofErr w:type="spellStart"/>
      <w:r w:rsidRPr="00382D90">
        <w:rPr>
          <w:rFonts w:ascii="Times New Roman" w:hAnsi="Times New Roman" w:cs="Times New Roman"/>
          <w:szCs w:val="24"/>
        </w:rPr>
        <w:t>välislepingu</w:t>
      </w:r>
      <w:proofErr w:type="spellEnd"/>
      <w:r w:rsidRPr="00382D90">
        <w:rPr>
          <w:rFonts w:ascii="Times New Roman" w:hAnsi="Times New Roman" w:cs="Times New Roman"/>
          <w:szCs w:val="24"/>
        </w:rPr>
        <w:t xml:space="preserve"> sõlmimise ettevalmistamiseks delegatsiooni. Vabariigi Valitsus võib anda delegatsiooni juhile lõppdokumentide vastuvõtmise ja alla kirjutamise õiguse.“;</w:t>
      </w:r>
    </w:p>
    <w:p w14:paraId="657B2CC5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1715EC7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28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paragrahvid</w:t>
      </w:r>
      <w:r w:rsidR="00000147" w:rsidRPr="0021731C">
        <w:rPr>
          <w:rFonts w:ascii="Times New Roman" w:hAnsi="Times New Roman" w:cs="Times New Roman"/>
          <w:szCs w:val="24"/>
        </w:rPr>
        <w:t xml:space="preserve"> 14 </w:t>
      </w:r>
      <w:r w:rsidR="0000104A">
        <w:rPr>
          <w:rFonts w:ascii="Times New Roman" w:hAnsi="Times New Roman" w:cs="Times New Roman"/>
          <w:szCs w:val="24"/>
        </w:rPr>
        <w:t xml:space="preserve">ja 15 </w:t>
      </w:r>
      <w:r w:rsidR="00000147" w:rsidRPr="0021731C">
        <w:rPr>
          <w:rFonts w:ascii="Times New Roman" w:hAnsi="Times New Roman" w:cs="Times New Roman"/>
          <w:szCs w:val="24"/>
        </w:rPr>
        <w:t>tunnistatakse kehtetuks;</w:t>
      </w:r>
    </w:p>
    <w:p w14:paraId="354DD0A2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0549B69D" w14:textId="05B4BC22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29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 w:rsidRPr="00F0334D">
        <w:rPr>
          <w:rFonts w:ascii="Times New Roman" w:hAnsi="Times New Roman" w:cs="Times New Roman"/>
          <w:szCs w:val="24"/>
        </w:rPr>
        <w:t>seadust</w:t>
      </w:r>
      <w:r w:rsidR="008D0216">
        <w:rPr>
          <w:rFonts w:ascii="Times New Roman" w:hAnsi="Times New Roman" w:cs="Times New Roman"/>
          <w:szCs w:val="24"/>
        </w:rPr>
        <w:t xml:space="preserve"> täiendatakse </w:t>
      </w:r>
      <w:ins w:id="31" w:author="Iivika Sale" w:date="2023-10-12T18:30:00Z">
        <w:r w:rsidR="00055A6A" w:rsidRPr="00055A6A">
          <w:rPr>
            <w:rFonts w:ascii="Times New Roman" w:hAnsi="Times New Roman" w:cs="Times New Roman"/>
            <w:szCs w:val="24"/>
          </w:rPr>
          <w:t>§-</w:t>
        </w:r>
        <w:r w:rsidR="00055A6A">
          <w:rPr>
            <w:rFonts w:ascii="Times New Roman" w:hAnsi="Times New Roman" w:cs="Times New Roman"/>
            <w:szCs w:val="24"/>
          </w:rPr>
          <w:t>ga</w:t>
        </w:r>
      </w:ins>
      <w:del w:id="32" w:author="Iivika Sale" w:date="2023-10-12T18:30:00Z">
        <w:r w:rsidR="008D0216" w:rsidDel="00055A6A">
          <w:rPr>
            <w:rFonts w:ascii="Times New Roman" w:hAnsi="Times New Roman" w:cs="Times New Roman"/>
            <w:szCs w:val="24"/>
          </w:rPr>
          <w:delText>paragrahviga</w:delText>
        </w:r>
      </w:del>
      <w:r w:rsidR="00000147" w:rsidRPr="0021731C">
        <w:rPr>
          <w:rFonts w:ascii="Times New Roman" w:hAnsi="Times New Roman" w:cs="Times New Roman"/>
          <w:szCs w:val="24"/>
        </w:rPr>
        <w:t xml:space="preserve"> 18</w:t>
      </w:r>
      <w:r w:rsidR="00000147" w:rsidRPr="0021731C">
        <w:rPr>
          <w:rFonts w:ascii="Times New Roman" w:hAnsi="Times New Roman" w:cs="Times New Roman"/>
          <w:szCs w:val="24"/>
          <w:vertAlign w:val="superscript"/>
        </w:rPr>
        <w:t>1</w:t>
      </w:r>
      <w:r w:rsidR="00000147" w:rsidRPr="0021731C">
        <w:rPr>
          <w:rFonts w:ascii="Times New Roman" w:hAnsi="Times New Roman" w:cs="Times New Roman"/>
          <w:szCs w:val="24"/>
        </w:rPr>
        <w:t xml:space="preserve"> järgmises sõnastuses:</w:t>
      </w:r>
    </w:p>
    <w:p w14:paraId="77EF5DC1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„</w:t>
      </w:r>
      <w:r w:rsidRPr="0021731C">
        <w:rPr>
          <w:rFonts w:ascii="Times New Roman" w:hAnsi="Times New Roman" w:cs="Times New Roman"/>
          <w:b/>
          <w:szCs w:val="24"/>
        </w:rPr>
        <w:t>§ 18</w:t>
      </w:r>
      <w:r w:rsidRPr="0021731C">
        <w:rPr>
          <w:rFonts w:ascii="Times New Roman" w:hAnsi="Times New Roman" w:cs="Times New Roman"/>
          <w:b/>
          <w:szCs w:val="24"/>
          <w:vertAlign w:val="superscript"/>
        </w:rPr>
        <w:t>1</w:t>
      </w:r>
      <w:r w:rsidRPr="0021731C">
        <w:rPr>
          <w:rFonts w:ascii="Times New Roman" w:hAnsi="Times New Roman" w:cs="Times New Roman"/>
          <w:b/>
          <w:szCs w:val="24"/>
        </w:rPr>
        <w:t xml:space="preserve">. Välisministeeriumi pädevus </w:t>
      </w:r>
      <w:proofErr w:type="spellStart"/>
      <w:r w:rsidRPr="0021731C">
        <w:rPr>
          <w:rFonts w:ascii="Times New Roman" w:hAnsi="Times New Roman" w:cs="Times New Roman"/>
          <w:b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b/>
          <w:szCs w:val="24"/>
        </w:rPr>
        <w:t xml:space="preserve"> teksti muutmisel</w:t>
      </w:r>
    </w:p>
    <w:p w14:paraId="34ECA236" w14:textId="4121158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Välisministeerium võib teha Vabariigi Valitsuse heakskiidetud, kuid </w:t>
      </w:r>
      <w:proofErr w:type="spellStart"/>
      <w:r w:rsidRPr="0021731C">
        <w:rPr>
          <w:rFonts w:ascii="Times New Roman" w:hAnsi="Times New Roman" w:cs="Times New Roman"/>
          <w:szCs w:val="24"/>
        </w:rPr>
        <w:t>allakirjutamata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eelnõu teksti, selle tõlke teksti või vastuvõetud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tõlke teksti parandusi, mis ei muuda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sisu ega mõtet, teatades sellest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sõlmimise ettevalmistamist juhtinud ministeeriumile ja vajaduse</w:t>
      </w:r>
      <w:r w:rsidR="0064671D">
        <w:rPr>
          <w:rFonts w:ascii="Times New Roman" w:hAnsi="Times New Roman" w:cs="Times New Roman"/>
          <w:szCs w:val="24"/>
        </w:rPr>
        <w:t xml:space="preserve"> korral</w:t>
      </w:r>
      <w:r w:rsidRPr="0021731C">
        <w:rPr>
          <w:rFonts w:ascii="Times New Roman" w:hAnsi="Times New Roman" w:cs="Times New Roman"/>
          <w:szCs w:val="24"/>
        </w:rPr>
        <w:t xml:space="preserve"> teisele lepingupoolele.“;</w:t>
      </w:r>
    </w:p>
    <w:p w14:paraId="7517B713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29D73C5B" w14:textId="22229ED3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30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 xml:space="preserve">paragrahvi 19 </w:t>
      </w:r>
      <w:ins w:id="33" w:author="Iivika Sale" w:date="2023-10-12T18:32:00Z">
        <w:r w:rsidR="00055A6A">
          <w:rPr>
            <w:rFonts w:ascii="Times New Roman" w:hAnsi="Times New Roman" w:cs="Times New Roman"/>
            <w:szCs w:val="24"/>
          </w:rPr>
          <w:t xml:space="preserve">teist lauset </w:t>
        </w:r>
      </w:ins>
      <w:r w:rsidR="00000147" w:rsidRPr="0021731C">
        <w:rPr>
          <w:rFonts w:ascii="Times New Roman" w:hAnsi="Times New Roman" w:cs="Times New Roman"/>
          <w:szCs w:val="24"/>
        </w:rPr>
        <w:t>täiendatakse pärast tekstiosa „alla kirjutades,“ tekstiosaga „kirju või noote vahetades,“;</w:t>
      </w:r>
    </w:p>
    <w:p w14:paraId="41332AA0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62F72579" w14:textId="2FB94B54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31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 xml:space="preserve">paragrahvi 20 </w:t>
      </w:r>
      <w:r w:rsidR="00000147" w:rsidRPr="0021731C">
        <w:rPr>
          <w:rFonts w:ascii="Times New Roman" w:hAnsi="Times New Roman" w:cs="Times New Roman"/>
          <w:szCs w:val="24"/>
        </w:rPr>
        <w:t>p</w:t>
      </w:r>
      <w:r w:rsidR="008D0216">
        <w:rPr>
          <w:rFonts w:ascii="Times New Roman" w:hAnsi="Times New Roman" w:cs="Times New Roman"/>
          <w:szCs w:val="24"/>
        </w:rPr>
        <w:t>unkti</w:t>
      </w:r>
      <w:r w:rsidR="00000147" w:rsidRPr="0021731C">
        <w:rPr>
          <w:rFonts w:ascii="Times New Roman" w:hAnsi="Times New Roman" w:cs="Times New Roman"/>
          <w:szCs w:val="24"/>
        </w:rPr>
        <w:t xml:space="preserve"> 6 täiendatakse pärast tekstiosa „ette nähtud“ tekstiosaga „või“;</w:t>
      </w:r>
    </w:p>
    <w:p w14:paraId="3E657BA2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644C62C" w14:textId="6C35EEFA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32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 xml:space="preserve">paragrahvi 20 </w:t>
      </w:r>
      <w:r w:rsidR="00000147" w:rsidRPr="0021731C">
        <w:rPr>
          <w:rFonts w:ascii="Times New Roman" w:hAnsi="Times New Roman" w:cs="Times New Roman"/>
          <w:szCs w:val="24"/>
        </w:rPr>
        <w:t>täiendatakse p</w:t>
      </w:r>
      <w:r w:rsidR="008D0216">
        <w:rPr>
          <w:rFonts w:ascii="Times New Roman" w:hAnsi="Times New Roman" w:cs="Times New Roman"/>
          <w:szCs w:val="24"/>
        </w:rPr>
        <w:t>unktiga</w:t>
      </w:r>
      <w:r w:rsidR="00000147" w:rsidRPr="0021731C">
        <w:rPr>
          <w:rFonts w:ascii="Times New Roman" w:hAnsi="Times New Roman" w:cs="Times New Roman"/>
          <w:szCs w:val="24"/>
        </w:rPr>
        <w:t xml:space="preserve"> 7 järgmises sõnastuses:</w:t>
      </w:r>
    </w:p>
    <w:p w14:paraId="27737B66" w14:textId="0CD826DC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„7) </w:t>
      </w:r>
      <w:commentRangeStart w:id="34"/>
      <w:del w:id="35" w:author="Iivika Sale" w:date="2023-10-12T18:35:00Z">
        <w:r w:rsidRPr="0021731C" w:rsidDel="00055A6A">
          <w:rPr>
            <w:rFonts w:ascii="Times New Roman" w:hAnsi="Times New Roman" w:cs="Times New Roman"/>
            <w:szCs w:val="24"/>
          </w:rPr>
          <w:delText xml:space="preserve">kui </w:delText>
        </w:r>
      </w:del>
      <w:r w:rsidRPr="0021731C">
        <w:rPr>
          <w:rFonts w:ascii="Times New Roman" w:hAnsi="Times New Roman" w:cs="Times New Roman"/>
          <w:szCs w:val="24"/>
        </w:rPr>
        <w:t>r</w:t>
      </w:r>
      <w:commentRangeEnd w:id="34"/>
      <w:r w:rsidR="00055A6A">
        <w:rPr>
          <w:rStyle w:val="Kommentaariviide"/>
        </w:rPr>
        <w:commentReference w:id="34"/>
      </w:r>
      <w:r w:rsidRPr="0021731C">
        <w:rPr>
          <w:rFonts w:ascii="Times New Roman" w:hAnsi="Times New Roman" w:cs="Times New Roman"/>
          <w:szCs w:val="24"/>
        </w:rPr>
        <w:t>atifitseerimise vajadus tuleneb üldise seadusereservatsiooni põhimõttest.“;</w:t>
      </w:r>
    </w:p>
    <w:p w14:paraId="1451C3BC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1FCEC84F" w14:textId="0D86B8AF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33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21 lõi</w:t>
      </w:r>
      <w:ins w:id="36" w:author="Iivika Sale" w:date="2023-10-12T18:44:00Z">
        <w:r w:rsidR="002468A6">
          <w:rPr>
            <w:rFonts w:ascii="Times New Roman" w:hAnsi="Times New Roman" w:cs="Times New Roman"/>
            <w:szCs w:val="24"/>
          </w:rPr>
          <w:t>ke</w:t>
        </w:r>
      </w:ins>
      <w:del w:id="37" w:author="Iivika Sale" w:date="2023-10-12T18:44:00Z">
        <w:r w:rsidR="008D0216" w:rsidDel="002468A6">
          <w:rPr>
            <w:rFonts w:ascii="Times New Roman" w:hAnsi="Times New Roman" w:cs="Times New Roman"/>
            <w:szCs w:val="24"/>
          </w:rPr>
          <w:delText>get</w:delText>
        </w:r>
      </w:del>
      <w:r w:rsidR="00000147" w:rsidRPr="0021731C">
        <w:rPr>
          <w:rFonts w:ascii="Times New Roman" w:hAnsi="Times New Roman" w:cs="Times New Roman"/>
          <w:szCs w:val="24"/>
        </w:rPr>
        <w:t xml:space="preserve"> 1</w:t>
      </w:r>
      <w:ins w:id="38" w:author="Iivika Sale" w:date="2023-10-12T18:44:00Z">
        <w:r w:rsidR="002468A6">
          <w:rPr>
            <w:rFonts w:ascii="Times New Roman" w:hAnsi="Times New Roman" w:cs="Times New Roman"/>
            <w:szCs w:val="24"/>
          </w:rPr>
          <w:t xml:space="preserve"> teist lauset</w:t>
        </w:r>
      </w:ins>
      <w:r w:rsidR="00000147" w:rsidRPr="0021731C">
        <w:rPr>
          <w:rFonts w:ascii="Times New Roman" w:hAnsi="Times New Roman" w:cs="Times New Roman"/>
          <w:szCs w:val="24"/>
        </w:rPr>
        <w:t xml:space="preserve"> täiendatakse pärast tekstiosa „jõustatakse allakirjutamisega,“ tekstiosaga „ratifitseerimiskirjaga, heakskiitmiskirjaga, ühinemiskirjaga, jõustumisnoodiga, muu“;</w:t>
      </w:r>
    </w:p>
    <w:p w14:paraId="5AE73D57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742906BF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3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4) </w:t>
      </w:r>
      <w:r w:rsidR="008D0216">
        <w:rPr>
          <w:rFonts w:ascii="Times New Roman" w:hAnsi="Times New Roman" w:cs="Times New Roman"/>
          <w:szCs w:val="24"/>
        </w:rPr>
        <w:t>paragrahvi 21 lõige</w:t>
      </w:r>
      <w:r w:rsidR="00000147" w:rsidRPr="0021731C">
        <w:rPr>
          <w:rFonts w:ascii="Times New Roman" w:hAnsi="Times New Roman" w:cs="Times New Roman"/>
          <w:szCs w:val="24"/>
        </w:rPr>
        <w:t xml:space="preserve"> 2 tunnistatakse kehtetuks;</w:t>
      </w:r>
    </w:p>
    <w:p w14:paraId="64F4CCEA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1E660CD8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35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21 lõiget</w:t>
      </w:r>
      <w:r w:rsidR="00000147" w:rsidRPr="0021731C">
        <w:rPr>
          <w:rFonts w:ascii="Times New Roman" w:hAnsi="Times New Roman" w:cs="Times New Roman"/>
          <w:szCs w:val="24"/>
        </w:rPr>
        <w:t xml:space="preserve"> 3 täiendatakse pärast tekstiosa „Vabariigi President“ tekstiosaga „, kui leping näeb ette ratifitseerimis-, ühinemis- või heakskiitmiskirja esitamise </w:t>
      </w:r>
      <w:proofErr w:type="spellStart"/>
      <w:r w:rsidR="00000147" w:rsidRPr="0021731C">
        <w:rPr>
          <w:rFonts w:ascii="Times New Roman" w:hAnsi="Times New Roman" w:cs="Times New Roman"/>
          <w:szCs w:val="24"/>
        </w:rPr>
        <w:t>hoiulevõtjale</w:t>
      </w:r>
      <w:proofErr w:type="spellEnd"/>
      <w:r w:rsidR="00000147" w:rsidRPr="0021731C">
        <w:rPr>
          <w:rFonts w:ascii="Times New Roman" w:hAnsi="Times New Roman" w:cs="Times New Roman"/>
          <w:szCs w:val="24"/>
        </w:rPr>
        <w:t xml:space="preserve"> või teisele lepingupoolele“;</w:t>
      </w:r>
    </w:p>
    <w:p w14:paraId="4C077A28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5E63981" w14:textId="2D43B642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36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21 lõige</w:t>
      </w:r>
      <w:r w:rsidR="00000147" w:rsidRPr="0021731C">
        <w:rPr>
          <w:rFonts w:ascii="Times New Roman" w:hAnsi="Times New Roman" w:cs="Times New Roman"/>
          <w:szCs w:val="24"/>
        </w:rPr>
        <w:t xml:space="preserve"> 4 muudetakse ja sõnastatakse järgmiselt:</w:t>
      </w:r>
    </w:p>
    <w:p w14:paraId="7C38F60E" w14:textId="03A208D1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„(4) </w:t>
      </w:r>
      <w:ins w:id="39" w:author="Iivika Sale" w:date="2023-10-12T18:33:00Z">
        <w:r w:rsidR="00055A6A">
          <w:rPr>
            <w:rFonts w:ascii="Times New Roman" w:hAnsi="Times New Roman" w:cs="Times New Roman"/>
            <w:szCs w:val="24"/>
          </w:rPr>
          <w:t xml:space="preserve">Käesoleva paragrahvi </w:t>
        </w:r>
      </w:ins>
      <w:ins w:id="40" w:author="Iivika Sale" w:date="2023-10-12T18:34:00Z">
        <w:r w:rsidR="00055A6A">
          <w:rPr>
            <w:rFonts w:ascii="Times New Roman" w:hAnsi="Times New Roman" w:cs="Times New Roman"/>
            <w:szCs w:val="24"/>
          </w:rPr>
          <w:t>l</w:t>
        </w:r>
      </w:ins>
      <w:del w:id="41" w:author="Iivika Sale" w:date="2023-10-12T18:33:00Z">
        <w:r w:rsidRPr="0021731C" w:rsidDel="00055A6A">
          <w:rPr>
            <w:rFonts w:ascii="Times New Roman" w:hAnsi="Times New Roman" w:cs="Times New Roman"/>
            <w:szCs w:val="24"/>
          </w:rPr>
          <w:delText>L</w:delText>
        </w:r>
      </w:del>
      <w:r w:rsidRPr="0021731C">
        <w:rPr>
          <w:rFonts w:ascii="Times New Roman" w:hAnsi="Times New Roman" w:cs="Times New Roman"/>
          <w:szCs w:val="24"/>
        </w:rPr>
        <w:t xml:space="preserve">õikes 3 nimetamata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lepingukirjale kirjutab alla peaminister või valdkonna eest vastutav minister.“;</w:t>
      </w:r>
    </w:p>
    <w:p w14:paraId="30448261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F4A907D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37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22 lõiget</w:t>
      </w:r>
      <w:r w:rsidR="00000147" w:rsidRPr="0021731C">
        <w:rPr>
          <w:rFonts w:ascii="Times New Roman" w:hAnsi="Times New Roman" w:cs="Times New Roman"/>
          <w:szCs w:val="24"/>
        </w:rPr>
        <w:t xml:space="preserve"> 1 täiendatakse pärast tekstiosa „</w:t>
      </w:r>
      <w:proofErr w:type="spellStart"/>
      <w:r w:rsidR="00000147" w:rsidRPr="0021731C">
        <w:rPr>
          <w:rFonts w:ascii="Times New Roman" w:hAnsi="Times New Roman" w:cs="Times New Roman"/>
          <w:szCs w:val="24"/>
        </w:rPr>
        <w:t>välislepingut</w:t>
      </w:r>
      <w:proofErr w:type="spellEnd"/>
      <w:r w:rsidR="00000147" w:rsidRPr="0021731C">
        <w:rPr>
          <w:rFonts w:ascii="Times New Roman" w:hAnsi="Times New Roman" w:cs="Times New Roman"/>
          <w:szCs w:val="24"/>
        </w:rPr>
        <w:t xml:space="preserve"> sõlmides“ tekstiosaga „või hiljem“;</w:t>
      </w:r>
    </w:p>
    <w:p w14:paraId="7A95EFA9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651827F2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38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22 täiendatakse lõikega</w:t>
      </w:r>
      <w:r w:rsidR="00000147" w:rsidRPr="0021731C">
        <w:rPr>
          <w:rFonts w:ascii="Times New Roman" w:hAnsi="Times New Roman" w:cs="Times New Roman"/>
          <w:szCs w:val="24"/>
        </w:rPr>
        <w:t xml:space="preserve"> 4</w:t>
      </w:r>
      <w:r w:rsidR="00000147" w:rsidRPr="0021731C">
        <w:rPr>
          <w:rFonts w:ascii="Times New Roman" w:hAnsi="Times New Roman" w:cs="Times New Roman"/>
          <w:szCs w:val="24"/>
          <w:vertAlign w:val="superscript"/>
        </w:rPr>
        <w:t>1</w:t>
      </w:r>
      <w:r w:rsidR="00000147" w:rsidRPr="0021731C">
        <w:rPr>
          <w:rFonts w:ascii="Times New Roman" w:hAnsi="Times New Roman" w:cs="Times New Roman"/>
          <w:szCs w:val="24"/>
        </w:rPr>
        <w:t xml:space="preserve"> järgmises sõnastuses:</w:t>
      </w:r>
    </w:p>
    <w:p w14:paraId="6AC14B00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„(4</w:t>
      </w:r>
      <w:r w:rsidRPr="0021731C">
        <w:rPr>
          <w:rFonts w:ascii="Times New Roman" w:hAnsi="Times New Roman" w:cs="Times New Roman"/>
          <w:szCs w:val="24"/>
          <w:vertAlign w:val="superscript"/>
        </w:rPr>
        <w:t>1</w:t>
      </w:r>
      <w:r w:rsidRPr="0021731C">
        <w:rPr>
          <w:rFonts w:ascii="Times New Roman" w:hAnsi="Times New Roman" w:cs="Times New Roman"/>
          <w:szCs w:val="24"/>
        </w:rPr>
        <w:t xml:space="preserve">)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Välislepingut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sõlmiv asutus võib volitada reservatsiooni või deklaratsiooni tegema, muutma ja tagasi võtma Vabariigi Valitsust või valdkonna eest vastutavat ministrit.“;</w:t>
      </w:r>
    </w:p>
    <w:p w14:paraId="146721E9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38C9221" w14:textId="19B3D021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39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22 lõige</w:t>
      </w:r>
      <w:r w:rsidR="00000147" w:rsidRPr="0021731C">
        <w:rPr>
          <w:rFonts w:ascii="Times New Roman" w:hAnsi="Times New Roman" w:cs="Times New Roman"/>
          <w:szCs w:val="24"/>
        </w:rPr>
        <w:t xml:space="preserve"> 5 muudetakse ja sõnastatakse järgmiselt:</w:t>
      </w:r>
    </w:p>
    <w:p w14:paraId="52CED574" w14:textId="305BEA08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lastRenderedPageBreak/>
        <w:t xml:space="preserve">„(5) Kui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osaline on teinud lepingu mõtte ja eesmärgiga vastuolus oleva reservatsiooni või deklaratsiooni, teeb Välisministeerium, </w:t>
      </w:r>
      <w:r w:rsidR="00902648" w:rsidRPr="00902648">
        <w:rPr>
          <w:rFonts w:ascii="Times New Roman" w:hAnsi="Times New Roman" w:cs="Times New Roman"/>
          <w:szCs w:val="24"/>
        </w:rPr>
        <w:t xml:space="preserve">konsulteerides </w:t>
      </w:r>
      <w:r w:rsidRPr="0021731C">
        <w:rPr>
          <w:rFonts w:ascii="Times New Roman" w:hAnsi="Times New Roman" w:cs="Times New Roman"/>
          <w:szCs w:val="24"/>
        </w:rPr>
        <w:t>vajaduse</w:t>
      </w:r>
      <w:r w:rsidR="00902648">
        <w:rPr>
          <w:rFonts w:ascii="Times New Roman" w:hAnsi="Times New Roman" w:cs="Times New Roman"/>
          <w:szCs w:val="24"/>
        </w:rPr>
        <w:t xml:space="preserve"> korral</w:t>
      </w:r>
      <w:r w:rsidRPr="0021731C">
        <w:rPr>
          <w:rFonts w:ascii="Times New Roman" w:hAnsi="Times New Roman" w:cs="Times New Roman"/>
          <w:szCs w:val="24"/>
        </w:rPr>
        <w:t xml:space="preserve"> asjassepuutuva ministeeriumiga, reservatsiooni või deklaratsiooni kohta vastuväite.“;</w:t>
      </w:r>
    </w:p>
    <w:p w14:paraId="63DF9855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13E3E2E0" w14:textId="512DEF0D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40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23 lõige</w:t>
      </w:r>
      <w:r w:rsidR="00000147" w:rsidRPr="0021731C">
        <w:rPr>
          <w:rFonts w:ascii="Times New Roman" w:hAnsi="Times New Roman" w:cs="Times New Roman"/>
          <w:szCs w:val="24"/>
        </w:rPr>
        <w:t xml:space="preserve"> 3 muudetakse ja sõnastatakse järgmiselt:</w:t>
      </w:r>
    </w:p>
    <w:p w14:paraId="288377BB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„(3)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peatamise või peatamise lõpetamise otsustab Vabariigi Valitsus, kui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või õigusakt ei näe ette teisiti, ning Välisministeerium teatab sellest teisele lepingupoolele või </w:t>
      </w:r>
      <w:proofErr w:type="spellStart"/>
      <w:r w:rsidRPr="0021731C">
        <w:rPr>
          <w:rFonts w:ascii="Times New Roman" w:hAnsi="Times New Roman" w:cs="Times New Roman"/>
          <w:szCs w:val="24"/>
        </w:rPr>
        <w:t>hoiulevõtjale</w:t>
      </w:r>
      <w:proofErr w:type="spellEnd"/>
      <w:r w:rsidRPr="0021731C">
        <w:rPr>
          <w:rFonts w:ascii="Times New Roman" w:hAnsi="Times New Roman" w:cs="Times New Roman"/>
          <w:szCs w:val="24"/>
        </w:rPr>
        <w:t>.“;</w:t>
      </w:r>
    </w:p>
    <w:p w14:paraId="5694F7EE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2BF84BBD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41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24 lõike</w:t>
      </w:r>
      <w:r w:rsidR="00000147" w:rsidRPr="0021731C">
        <w:rPr>
          <w:rFonts w:ascii="Times New Roman" w:hAnsi="Times New Roman" w:cs="Times New Roman"/>
          <w:szCs w:val="24"/>
        </w:rPr>
        <w:t xml:space="preserve"> 1 p</w:t>
      </w:r>
      <w:r w:rsidR="008D0216">
        <w:rPr>
          <w:rFonts w:ascii="Times New Roman" w:hAnsi="Times New Roman" w:cs="Times New Roman"/>
          <w:szCs w:val="24"/>
        </w:rPr>
        <w:t>unktist</w:t>
      </w:r>
      <w:r w:rsidR="00000147" w:rsidRPr="0021731C">
        <w:rPr>
          <w:rFonts w:ascii="Times New Roman" w:hAnsi="Times New Roman" w:cs="Times New Roman"/>
          <w:szCs w:val="24"/>
        </w:rPr>
        <w:t xml:space="preserve"> 2 </w:t>
      </w:r>
      <w:commentRangeStart w:id="42"/>
      <w:r w:rsidR="00000147" w:rsidRPr="0021731C">
        <w:rPr>
          <w:rFonts w:ascii="Times New Roman" w:hAnsi="Times New Roman" w:cs="Times New Roman"/>
          <w:szCs w:val="24"/>
        </w:rPr>
        <w:t>jäetakse välja tekstiosa „</w:t>
      </w:r>
      <w:proofErr w:type="spellStart"/>
      <w:r w:rsidR="00000147" w:rsidRPr="0021731C">
        <w:rPr>
          <w:rFonts w:ascii="Times New Roman" w:hAnsi="Times New Roman" w:cs="Times New Roman"/>
          <w:szCs w:val="24"/>
        </w:rPr>
        <w:t>Välis</w:t>
      </w:r>
      <w:proofErr w:type="spellEnd"/>
      <w:r w:rsidR="00000147" w:rsidRPr="0021731C">
        <w:rPr>
          <w:rFonts w:ascii="Times New Roman" w:hAnsi="Times New Roman" w:cs="Times New Roman"/>
          <w:szCs w:val="24"/>
        </w:rPr>
        <w:t>“;</w:t>
      </w:r>
      <w:commentRangeEnd w:id="42"/>
      <w:r w:rsidR="00970B46">
        <w:rPr>
          <w:rStyle w:val="Kommentaariviide"/>
        </w:rPr>
        <w:commentReference w:id="42"/>
      </w:r>
    </w:p>
    <w:p w14:paraId="6F7E692D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F95C32E" w14:textId="6A389DC3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42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</w:t>
      </w:r>
      <w:r w:rsidR="00000147" w:rsidRPr="0021731C">
        <w:rPr>
          <w:rFonts w:ascii="Times New Roman" w:hAnsi="Times New Roman" w:cs="Times New Roman"/>
          <w:szCs w:val="24"/>
        </w:rPr>
        <w:t xml:space="preserve"> 25 l</w:t>
      </w:r>
      <w:r w:rsidR="008D0216">
        <w:rPr>
          <w:rFonts w:ascii="Times New Roman" w:hAnsi="Times New Roman" w:cs="Times New Roman"/>
          <w:szCs w:val="24"/>
        </w:rPr>
        <w:t>õige</w:t>
      </w:r>
      <w:r w:rsidR="00000147" w:rsidRPr="0021731C">
        <w:rPr>
          <w:rFonts w:ascii="Times New Roman" w:hAnsi="Times New Roman" w:cs="Times New Roman"/>
          <w:szCs w:val="24"/>
        </w:rPr>
        <w:t xml:space="preserve"> 1 muudetakse ja sõnastatakse järgmiselt:</w:t>
      </w:r>
    </w:p>
    <w:p w14:paraId="0F6DA1D7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„(1)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Välislepingut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muudetakse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sõlmimisega samas korras, kui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välislepingus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või </w:t>
      </w:r>
      <w:commentRangeStart w:id="43"/>
      <w:r w:rsidRPr="0021731C">
        <w:rPr>
          <w:rFonts w:ascii="Times New Roman" w:hAnsi="Times New Roman" w:cs="Times New Roman"/>
          <w:szCs w:val="24"/>
        </w:rPr>
        <w:t>õigusaktis</w:t>
      </w:r>
      <w:commentRangeEnd w:id="43"/>
      <w:r w:rsidR="00970B46">
        <w:rPr>
          <w:rStyle w:val="Kommentaariviide"/>
        </w:rPr>
        <w:commentReference w:id="43"/>
      </w:r>
      <w:r w:rsidRPr="0021731C">
        <w:rPr>
          <w:rFonts w:ascii="Times New Roman" w:hAnsi="Times New Roman" w:cs="Times New Roman"/>
          <w:szCs w:val="24"/>
        </w:rPr>
        <w:t xml:space="preserve"> ei ole ette nähtud teisiti.“;</w:t>
      </w:r>
    </w:p>
    <w:p w14:paraId="7BE67EAF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496E7A6" w14:textId="23D2FF3B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43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</w:t>
      </w:r>
      <w:r w:rsidR="00000147" w:rsidRPr="0021731C">
        <w:rPr>
          <w:rFonts w:ascii="Times New Roman" w:hAnsi="Times New Roman" w:cs="Times New Roman"/>
          <w:szCs w:val="24"/>
        </w:rPr>
        <w:t xml:space="preserve"> 25 l</w:t>
      </w:r>
      <w:r w:rsidR="008D0216">
        <w:rPr>
          <w:rFonts w:ascii="Times New Roman" w:hAnsi="Times New Roman" w:cs="Times New Roman"/>
          <w:szCs w:val="24"/>
        </w:rPr>
        <w:t>õike</w:t>
      </w:r>
      <w:del w:id="44" w:author="Iivika Sale" w:date="2023-10-12T19:01:00Z">
        <w:r w:rsidR="008D0216" w:rsidDel="00B567C6">
          <w:rPr>
            <w:rFonts w:ascii="Times New Roman" w:hAnsi="Times New Roman" w:cs="Times New Roman"/>
            <w:szCs w:val="24"/>
          </w:rPr>
          <w:delText>st</w:delText>
        </w:r>
      </w:del>
      <w:r w:rsidR="00000147" w:rsidRPr="0021731C">
        <w:rPr>
          <w:rFonts w:ascii="Times New Roman" w:hAnsi="Times New Roman" w:cs="Times New Roman"/>
          <w:szCs w:val="24"/>
        </w:rPr>
        <w:t xml:space="preserve"> 2 </w:t>
      </w:r>
      <w:ins w:id="45" w:author="Iivika Sale" w:date="2023-10-12T19:01:00Z">
        <w:r w:rsidR="00B567C6">
          <w:rPr>
            <w:rFonts w:ascii="Times New Roman" w:hAnsi="Times New Roman" w:cs="Times New Roman"/>
            <w:szCs w:val="24"/>
          </w:rPr>
          <w:t xml:space="preserve">sissejuhatavast lauseosast </w:t>
        </w:r>
      </w:ins>
      <w:r w:rsidR="00000147" w:rsidRPr="0021731C">
        <w:rPr>
          <w:rFonts w:ascii="Times New Roman" w:hAnsi="Times New Roman" w:cs="Times New Roman"/>
          <w:szCs w:val="24"/>
        </w:rPr>
        <w:t>jäetakse välja tekstiosa „üheaegselt esinevad järgmised tingimused“;</w:t>
      </w:r>
    </w:p>
    <w:p w14:paraId="3C41B0AF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3F23FA33" w14:textId="19092C1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44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</w:t>
      </w:r>
      <w:r w:rsidR="00000147" w:rsidRPr="0021731C">
        <w:rPr>
          <w:rFonts w:ascii="Times New Roman" w:hAnsi="Times New Roman" w:cs="Times New Roman"/>
          <w:szCs w:val="24"/>
        </w:rPr>
        <w:t xml:space="preserve"> 25 l</w:t>
      </w:r>
      <w:r w:rsidR="008D0216">
        <w:rPr>
          <w:rFonts w:ascii="Times New Roman" w:hAnsi="Times New Roman" w:cs="Times New Roman"/>
          <w:szCs w:val="24"/>
        </w:rPr>
        <w:t>õike</w:t>
      </w:r>
      <w:r w:rsidR="00000147" w:rsidRPr="0021731C">
        <w:rPr>
          <w:rFonts w:ascii="Times New Roman" w:hAnsi="Times New Roman" w:cs="Times New Roman"/>
          <w:szCs w:val="24"/>
        </w:rPr>
        <w:t xml:space="preserve"> 2 p</w:t>
      </w:r>
      <w:r w:rsidR="008D0216">
        <w:rPr>
          <w:rFonts w:ascii="Times New Roman" w:hAnsi="Times New Roman" w:cs="Times New Roman"/>
          <w:szCs w:val="24"/>
        </w:rPr>
        <w:t>unkt</w:t>
      </w:r>
      <w:r w:rsidR="00000147" w:rsidRPr="0021731C">
        <w:rPr>
          <w:rFonts w:ascii="Times New Roman" w:hAnsi="Times New Roman" w:cs="Times New Roman"/>
          <w:szCs w:val="24"/>
        </w:rPr>
        <w:t xml:space="preserve"> 1 muudetakse ja sõnastatakse järgmiselt:</w:t>
      </w:r>
    </w:p>
    <w:p w14:paraId="62423B16" w14:textId="6086DAF9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„1) muudatus ei vaja </w:t>
      </w:r>
      <w:ins w:id="46" w:author="Iivika Sale" w:date="2023-10-12T19:01:00Z">
        <w:r w:rsidR="00970B46">
          <w:rPr>
            <w:rFonts w:ascii="Times New Roman" w:hAnsi="Times New Roman" w:cs="Times New Roman"/>
            <w:szCs w:val="24"/>
          </w:rPr>
          <w:t xml:space="preserve">käesoleva seaduse </w:t>
        </w:r>
      </w:ins>
      <w:r w:rsidRPr="0021731C">
        <w:rPr>
          <w:rFonts w:ascii="Times New Roman" w:hAnsi="Times New Roman" w:cs="Times New Roman"/>
          <w:szCs w:val="24"/>
        </w:rPr>
        <w:t>§ 20 kohast ratifitseerimist ja“;</w:t>
      </w:r>
    </w:p>
    <w:p w14:paraId="21E19C8D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673F93BA" w14:textId="0FED3790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45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</w:t>
      </w:r>
      <w:r w:rsidR="00000147" w:rsidRPr="0021731C">
        <w:rPr>
          <w:rFonts w:ascii="Times New Roman" w:hAnsi="Times New Roman" w:cs="Times New Roman"/>
          <w:szCs w:val="24"/>
        </w:rPr>
        <w:t xml:space="preserve"> 25 l</w:t>
      </w:r>
      <w:r w:rsidR="008D0216">
        <w:rPr>
          <w:rFonts w:ascii="Times New Roman" w:hAnsi="Times New Roman" w:cs="Times New Roman"/>
          <w:szCs w:val="24"/>
        </w:rPr>
        <w:t>õike</w:t>
      </w:r>
      <w:r w:rsidR="00000147" w:rsidRPr="0021731C">
        <w:rPr>
          <w:rFonts w:ascii="Times New Roman" w:hAnsi="Times New Roman" w:cs="Times New Roman"/>
          <w:szCs w:val="24"/>
        </w:rPr>
        <w:t xml:space="preserve"> 2 p</w:t>
      </w:r>
      <w:r w:rsidR="008D0216">
        <w:rPr>
          <w:rFonts w:ascii="Times New Roman" w:hAnsi="Times New Roman" w:cs="Times New Roman"/>
          <w:szCs w:val="24"/>
        </w:rPr>
        <w:t>unkt</w:t>
      </w:r>
      <w:r w:rsidR="00000147" w:rsidRPr="0021731C">
        <w:rPr>
          <w:rFonts w:ascii="Times New Roman" w:hAnsi="Times New Roman" w:cs="Times New Roman"/>
          <w:szCs w:val="24"/>
        </w:rPr>
        <w:t xml:space="preserve"> 2 muudetakse ja sõnastatakse järgmiselt:</w:t>
      </w:r>
    </w:p>
    <w:p w14:paraId="0D1343DB" w14:textId="0D648B83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„2) muudatus jõustub rahvusvaheliselt vaikiva menetluse raames või jõustub Eesti suhtes</w:t>
      </w:r>
      <w:r w:rsidR="00273F77">
        <w:rPr>
          <w:rFonts w:ascii="Times New Roman" w:hAnsi="Times New Roman" w:cs="Times New Roman"/>
          <w:szCs w:val="24"/>
        </w:rPr>
        <w:t>,</w:t>
      </w:r>
      <w:r w:rsidRPr="0021731C">
        <w:rPr>
          <w:rFonts w:ascii="Times New Roman" w:hAnsi="Times New Roman" w:cs="Times New Roman"/>
          <w:szCs w:val="24"/>
        </w:rPr>
        <w:t xml:space="preserve"> olenemata Eesti seisukohast.“;</w:t>
      </w:r>
    </w:p>
    <w:p w14:paraId="371ED0A5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34372A9A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46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</w:t>
      </w:r>
      <w:r w:rsidR="00000147" w:rsidRPr="0021731C">
        <w:rPr>
          <w:rFonts w:ascii="Times New Roman" w:hAnsi="Times New Roman" w:cs="Times New Roman"/>
          <w:szCs w:val="24"/>
        </w:rPr>
        <w:t xml:space="preserve"> 25 l</w:t>
      </w:r>
      <w:r w:rsidR="008D0216">
        <w:rPr>
          <w:rFonts w:ascii="Times New Roman" w:hAnsi="Times New Roman" w:cs="Times New Roman"/>
          <w:szCs w:val="24"/>
        </w:rPr>
        <w:t>õike</w:t>
      </w:r>
      <w:r w:rsidR="00000147" w:rsidRPr="0021731C">
        <w:rPr>
          <w:rFonts w:ascii="Times New Roman" w:hAnsi="Times New Roman" w:cs="Times New Roman"/>
          <w:szCs w:val="24"/>
        </w:rPr>
        <w:t xml:space="preserve"> 2 p</w:t>
      </w:r>
      <w:r w:rsidR="008D0216">
        <w:rPr>
          <w:rFonts w:ascii="Times New Roman" w:hAnsi="Times New Roman" w:cs="Times New Roman"/>
          <w:szCs w:val="24"/>
        </w:rPr>
        <w:t>unkt</w:t>
      </w:r>
      <w:r w:rsidR="00000147" w:rsidRPr="0021731C">
        <w:rPr>
          <w:rFonts w:ascii="Times New Roman" w:hAnsi="Times New Roman" w:cs="Times New Roman"/>
          <w:szCs w:val="24"/>
        </w:rPr>
        <w:t xml:space="preserve"> 3 tunnistatakse kehtetuks;</w:t>
      </w:r>
    </w:p>
    <w:p w14:paraId="436A158F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7C9F0F4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47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25 täiendatakse lõigetega</w:t>
      </w:r>
      <w:r w:rsidR="00000147" w:rsidRPr="0021731C">
        <w:rPr>
          <w:rFonts w:ascii="Times New Roman" w:hAnsi="Times New Roman" w:cs="Times New Roman"/>
          <w:szCs w:val="24"/>
        </w:rPr>
        <w:t xml:space="preserve"> 3</w:t>
      </w:r>
      <w:r w:rsidR="008D0216">
        <w:rPr>
          <w:rFonts w:ascii="Times New Roman" w:hAnsi="Times New Roman" w:cs="Times New Roman"/>
          <w:szCs w:val="24"/>
        </w:rPr>
        <w:t xml:space="preserve"> ja 4</w:t>
      </w:r>
      <w:r w:rsidR="00000147" w:rsidRPr="0021731C">
        <w:rPr>
          <w:rFonts w:ascii="Times New Roman" w:hAnsi="Times New Roman" w:cs="Times New Roman"/>
          <w:szCs w:val="24"/>
        </w:rPr>
        <w:t xml:space="preserve"> järgmises sõnastuses:</w:t>
      </w:r>
    </w:p>
    <w:p w14:paraId="792DB0F4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„(3) Valdkonna eest vastutav minister võib anda nõusoleku muuta Riigikogus ratifitseeritud või Vabariigi Valitsuses heakskiidetud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välislepingut</w:t>
      </w:r>
      <w:proofErr w:type="spellEnd"/>
      <w:r w:rsidRPr="0021731C">
        <w:rPr>
          <w:rFonts w:ascii="Times New Roman" w:hAnsi="Times New Roman" w:cs="Times New Roman"/>
          <w:szCs w:val="24"/>
        </w:rPr>
        <w:t>, kui muudatus on tehnilist laadi ning:</w:t>
      </w:r>
    </w:p>
    <w:p w14:paraId="68EA8B8E" w14:textId="6BBFEA5F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1) muudatuse sisu ei nõua </w:t>
      </w:r>
      <w:ins w:id="47" w:author="Iivika Sale" w:date="2023-10-12T19:05:00Z">
        <w:r w:rsidR="00B567C6">
          <w:rPr>
            <w:rFonts w:ascii="Times New Roman" w:hAnsi="Times New Roman" w:cs="Times New Roman"/>
            <w:szCs w:val="24"/>
          </w:rPr>
          <w:t xml:space="preserve">käesoleva seaduse </w:t>
        </w:r>
      </w:ins>
      <w:r w:rsidRPr="0021731C">
        <w:rPr>
          <w:rFonts w:ascii="Times New Roman" w:hAnsi="Times New Roman" w:cs="Times New Roman"/>
          <w:szCs w:val="24"/>
        </w:rPr>
        <w:t>§ 20 kohast ratifitseerimist ja</w:t>
      </w:r>
    </w:p>
    <w:p w14:paraId="08F8BDCD" w14:textId="3F1431B9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2) muudatus jõustub rahvusvaheliselt vaikiva menetluse raames või jõustub Eesti suht</w:t>
      </w:r>
      <w:r w:rsidR="008D0216">
        <w:rPr>
          <w:rFonts w:ascii="Times New Roman" w:hAnsi="Times New Roman" w:cs="Times New Roman"/>
          <w:szCs w:val="24"/>
        </w:rPr>
        <w:t>es</w:t>
      </w:r>
      <w:r w:rsidR="005D0EED">
        <w:rPr>
          <w:rFonts w:ascii="Times New Roman" w:hAnsi="Times New Roman" w:cs="Times New Roman"/>
          <w:szCs w:val="24"/>
        </w:rPr>
        <w:t>,</w:t>
      </w:r>
      <w:r w:rsidR="008D0216">
        <w:rPr>
          <w:rFonts w:ascii="Times New Roman" w:hAnsi="Times New Roman" w:cs="Times New Roman"/>
          <w:szCs w:val="24"/>
        </w:rPr>
        <w:t xml:space="preserve"> olenemata Eesti seisukohast.</w:t>
      </w:r>
    </w:p>
    <w:p w14:paraId="49961493" w14:textId="1A79548D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(4) Kui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muudatus jõustub rahvusvaheliselt vaikiva jõustumise menetluses </w:t>
      </w:r>
      <w:r w:rsidR="00857562">
        <w:rPr>
          <w:rFonts w:ascii="Times New Roman" w:hAnsi="Times New Roman" w:cs="Times New Roman"/>
          <w:szCs w:val="24"/>
        </w:rPr>
        <w:t>ja</w:t>
      </w:r>
      <w:r w:rsidRPr="0021731C">
        <w:rPr>
          <w:rFonts w:ascii="Times New Roman" w:hAnsi="Times New Roman" w:cs="Times New Roman"/>
          <w:szCs w:val="24"/>
        </w:rPr>
        <w:t xml:space="preserve"> muudatus kajastub täiel määral Euroopa Liidu õigusaktis, </w:t>
      </w:r>
      <w:r w:rsidR="00990F0D">
        <w:rPr>
          <w:rFonts w:ascii="Times New Roman" w:hAnsi="Times New Roman" w:cs="Times New Roman"/>
          <w:szCs w:val="24"/>
        </w:rPr>
        <w:t xml:space="preserve">siis </w:t>
      </w:r>
      <w:r w:rsidRPr="0021731C">
        <w:rPr>
          <w:rFonts w:ascii="Times New Roman" w:hAnsi="Times New Roman" w:cs="Times New Roman"/>
          <w:szCs w:val="24"/>
        </w:rPr>
        <w:t>muudatust käesoleva seaduse alusel ei menetleta.“;</w:t>
      </w:r>
    </w:p>
    <w:p w14:paraId="1DA02099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230F5537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48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26 lõiked</w:t>
      </w:r>
      <w:r w:rsidR="00000147" w:rsidRPr="0021731C">
        <w:rPr>
          <w:rFonts w:ascii="Times New Roman" w:hAnsi="Times New Roman" w:cs="Times New Roman"/>
          <w:szCs w:val="24"/>
        </w:rPr>
        <w:t xml:space="preserve"> 2</w:t>
      </w:r>
      <w:r w:rsidR="0000104A">
        <w:rPr>
          <w:rFonts w:ascii="Times New Roman" w:hAnsi="Times New Roman" w:cs="Times New Roman"/>
          <w:szCs w:val="24"/>
        </w:rPr>
        <w:t xml:space="preserve"> ja 3</w:t>
      </w:r>
      <w:r w:rsidR="00000147" w:rsidRPr="0021731C">
        <w:rPr>
          <w:rFonts w:ascii="Times New Roman" w:hAnsi="Times New Roman" w:cs="Times New Roman"/>
          <w:szCs w:val="24"/>
        </w:rPr>
        <w:t xml:space="preserve"> tunnistatakse kehtetuks;</w:t>
      </w:r>
    </w:p>
    <w:p w14:paraId="1E44EB56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504F93D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49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27 lõiget</w:t>
      </w:r>
      <w:r w:rsidR="00000147" w:rsidRPr="0021731C">
        <w:rPr>
          <w:rFonts w:ascii="Times New Roman" w:hAnsi="Times New Roman" w:cs="Times New Roman"/>
          <w:szCs w:val="24"/>
        </w:rPr>
        <w:t xml:space="preserve"> 1 täiendatakse pärast tekstiosa „otsustab Riigikogu“ tekstiosaga „Vabariigi Valitsuse ettepanekul</w:t>
      </w:r>
      <w:del w:id="48" w:author="Iivika Sale" w:date="2023-10-12T19:13:00Z">
        <w:r w:rsidR="00000147" w:rsidRPr="0021731C" w:rsidDel="00A76E77">
          <w:rPr>
            <w:rFonts w:ascii="Times New Roman" w:hAnsi="Times New Roman" w:cs="Times New Roman"/>
            <w:szCs w:val="24"/>
          </w:rPr>
          <w:delText>.</w:delText>
        </w:r>
      </w:del>
      <w:r w:rsidR="00000147" w:rsidRPr="0021731C">
        <w:rPr>
          <w:rFonts w:ascii="Times New Roman" w:hAnsi="Times New Roman" w:cs="Times New Roman"/>
          <w:szCs w:val="24"/>
        </w:rPr>
        <w:t>“;</w:t>
      </w:r>
    </w:p>
    <w:p w14:paraId="3ADA7F70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6B57C334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50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 w:rsidRPr="008D0216">
        <w:rPr>
          <w:rFonts w:ascii="Times New Roman" w:hAnsi="Times New Roman" w:cs="Times New Roman"/>
          <w:szCs w:val="24"/>
        </w:rPr>
        <w:t>seaduse</w:t>
      </w:r>
      <w:r w:rsidR="008D0216">
        <w:rPr>
          <w:rFonts w:ascii="Times New Roman" w:hAnsi="Times New Roman" w:cs="Times New Roman"/>
          <w:szCs w:val="24"/>
        </w:rPr>
        <w:t xml:space="preserve"> 3. peatüki 4. jao pealkirjast</w:t>
      </w:r>
      <w:r w:rsidR="008D0216" w:rsidRPr="008D0216">
        <w:rPr>
          <w:rFonts w:ascii="Times New Roman" w:hAnsi="Times New Roman" w:cs="Times New Roman"/>
          <w:szCs w:val="24"/>
        </w:rPr>
        <w:t xml:space="preserve"> </w:t>
      </w:r>
      <w:r w:rsidR="00000147" w:rsidRPr="0021731C">
        <w:rPr>
          <w:rFonts w:ascii="Times New Roman" w:hAnsi="Times New Roman" w:cs="Times New Roman"/>
          <w:szCs w:val="24"/>
        </w:rPr>
        <w:t>jäetakse välja tekstiosa „ja avaldamine“;</w:t>
      </w:r>
    </w:p>
    <w:p w14:paraId="20E881BA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12C57C56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51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</w:t>
      </w:r>
      <w:r w:rsidR="00000147" w:rsidRPr="0021731C">
        <w:rPr>
          <w:rFonts w:ascii="Times New Roman" w:hAnsi="Times New Roman" w:cs="Times New Roman"/>
          <w:szCs w:val="24"/>
        </w:rPr>
        <w:t xml:space="preserve"> 28 pealkirjast jäetakse välja tekstiosa „ja avaldamine“;</w:t>
      </w:r>
    </w:p>
    <w:p w14:paraId="3D3FB8D3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0A2385D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52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28 lõiked</w:t>
      </w:r>
      <w:r w:rsidR="00000147" w:rsidRPr="0021731C">
        <w:rPr>
          <w:rFonts w:ascii="Times New Roman" w:hAnsi="Times New Roman" w:cs="Times New Roman"/>
          <w:szCs w:val="24"/>
        </w:rPr>
        <w:t xml:space="preserve"> 2</w:t>
      </w:r>
      <w:r w:rsidR="0000104A">
        <w:rPr>
          <w:rFonts w:ascii="Times New Roman" w:hAnsi="Times New Roman" w:cs="Times New Roman"/>
          <w:szCs w:val="24"/>
        </w:rPr>
        <w:t xml:space="preserve"> ja 3</w:t>
      </w:r>
      <w:r w:rsidR="00000147" w:rsidRPr="0021731C">
        <w:rPr>
          <w:rFonts w:ascii="Times New Roman" w:hAnsi="Times New Roman" w:cs="Times New Roman"/>
          <w:szCs w:val="24"/>
        </w:rPr>
        <w:t xml:space="preserve"> tunnistatakse kehtetuks;</w:t>
      </w:r>
    </w:p>
    <w:p w14:paraId="7A592D16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A239502" w14:textId="3B0F85B9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53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</w:t>
      </w:r>
      <w:ins w:id="49" w:author="Iivika Sale" w:date="2023-10-12T19:14:00Z">
        <w:r w:rsidR="00A76E77">
          <w:rPr>
            <w:rFonts w:ascii="Times New Roman" w:hAnsi="Times New Roman" w:cs="Times New Roman"/>
            <w:szCs w:val="24"/>
          </w:rPr>
          <w:t>i</w:t>
        </w:r>
      </w:ins>
      <w:r w:rsidR="008D0216">
        <w:rPr>
          <w:rFonts w:ascii="Times New Roman" w:hAnsi="Times New Roman" w:cs="Times New Roman"/>
          <w:szCs w:val="24"/>
        </w:rPr>
        <w:t xml:space="preserve"> 29 </w:t>
      </w:r>
      <w:ins w:id="50" w:author="Iivika Sale" w:date="2023-10-12T19:14:00Z">
        <w:r w:rsidR="00A76E77">
          <w:rPr>
            <w:rFonts w:ascii="Times New Roman" w:hAnsi="Times New Roman" w:cs="Times New Roman"/>
            <w:szCs w:val="24"/>
          </w:rPr>
          <w:t xml:space="preserve">tekst </w:t>
        </w:r>
      </w:ins>
      <w:r w:rsidR="00000147" w:rsidRPr="0021731C">
        <w:rPr>
          <w:rFonts w:ascii="Times New Roman" w:hAnsi="Times New Roman" w:cs="Times New Roman"/>
          <w:szCs w:val="24"/>
        </w:rPr>
        <w:t>muudetakse ja sõnastatakse järgmiselt:</w:t>
      </w:r>
    </w:p>
    <w:p w14:paraId="52185CD8" w14:textId="033F2791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lastRenderedPageBreak/>
        <w:t>„</w:t>
      </w:r>
      <w:r w:rsidRPr="00B51AC2">
        <w:rPr>
          <w:rFonts w:ascii="Times New Roman" w:hAnsi="Times New Roman" w:cs="Times New Roman"/>
          <w:szCs w:val="24"/>
        </w:rPr>
        <w:t>Riigiasutused j</w:t>
      </w:r>
      <w:r w:rsidRPr="0021731C">
        <w:rPr>
          <w:rFonts w:ascii="Times New Roman" w:hAnsi="Times New Roman" w:cs="Times New Roman"/>
          <w:szCs w:val="24"/>
        </w:rPr>
        <w:t xml:space="preserve">a omavalitsusüksused ning avalik-õiguslikud juriidilised isikud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alusel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rakendamiseks võivad vastavalt oma volitustele või pädevusele iseseisvalt ette valmistada ja sõlmida ametkondlikke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välislepinguid</w:t>
      </w:r>
      <w:proofErr w:type="spellEnd"/>
      <w:r w:rsidRPr="0021731C">
        <w:rPr>
          <w:rFonts w:ascii="Times New Roman" w:hAnsi="Times New Roman" w:cs="Times New Roman"/>
          <w:szCs w:val="24"/>
        </w:rPr>
        <w:t>.“;</w:t>
      </w:r>
    </w:p>
    <w:p w14:paraId="0BAEB29F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80743AB" w14:textId="0389402E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54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</w:t>
      </w:r>
      <w:ins w:id="51" w:author="Iivika Sale" w:date="2023-10-12T19:17:00Z">
        <w:r w:rsidR="00A76E77">
          <w:rPr>
            <w:rFonts w:ascii="Times New Roman" w:hAnsi="Times New Roman" w:cs="Times New Roman"/>
            <w:szCs w:val="24"/>
          </w:rPr>
          <w:t>i</w:t>
        </w:r>
      </w:ins>
      <w:r w:rsidR="008D0216">
        <w:rPr>
          <w:rFonts w:ascii="Times New Roman" w:hAnsi="Times New Roman" w:cs="Times New Roman"/>
          <w:szCs w:val="24"/>
        </w:rPr>
        <w:t xml:space="preserve"> 30</w:t>
      </w:r>
      <w:ins w:id="52" w:author="Iivika Sale" w:date="2023-10-12T19:17:00Z">
        <w:r w:rsidR="00A76E77">
          <w:rPr>
            <w:rFonts w:ascii="Times New Roman" w:hAnsi="Times New Roman" w:cs="Times New Roman"/>
            <w:szCs w:val="24"/>
          </w:rPr>
          <w:t xml:space="preserve"> tekst</w:t>
        </w:r>
      </w:ins>
      <w:r w:rsidR="008D0216">
        <w:rPr>
          <w:rFonts w:ascii="Times New Roman" w:hAnsi="Times New Roman" w:cs="Times New Roman"/>
          <w:szCs w:val="24"/>
        </w:rPr>
        <w:t xml:space="preserve"> </w:t>
      </w:r>
      <w:r w:rsidR="00000147" w:rsidRPr="0021731C">
        <w:rPr>
          <w:rFonts w:ascii="Times New Roman" w:hAnsi="Times New Roman" w:cs="Times New Roman"/>
          <w:szCs w:val="24"/>
        </w:rPr>
        <w:t>muudetakse ja sõnastatakse järgmiselt:</w:t>
      </w:r>
    </w:p>
    <w:p w14:paraId="59BBE304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„Ametkondlik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avaldatakse asjaomase riigiasutuse, omavalitsusüksuse või avalik-õigusliku juriidilise isiku veebilehel, kui ametkondlikus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välislepingus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ei ole sätestatud teisiti.“;</w:t>
      </w:r>
    </w:p>
    <w:p w14:paraId="1800FFE0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7964EBAB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55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</w:t>
      </w:r>
      <w:r w:rsidR="00000147" w:rsidRPr="0021731C">
        <w:rPr>
          <w:rFonts w:ascii="Times New Roman" w:hAnsi="Times New Roman" w:cs="Times New Roman"/>
          <w:szCs w:val="24"/>
        </w:rPr>
        <w:t xml:space="preserve"> 31 pealkiri muudetakse ja sõnastatakse järgmiselt:</w:t>
      </w:r>
    </w:p>
    <w:p w14:paraId="2FB20146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„</w:t>
      </w:r>
      <w:r w:rsidRPr="0021731C">
        <w:rPr>
          <w:rFonts w:ascii="Times New Roman" w:hAnsi="Times New Roman" w:cs="Times New Roman"/>
          <w:b/>
          <w:szCs w:val="24"/>
        </w:rPr>
        <w:t xml:space="preserve">§ 31. Ametkondliku </w:t>
      </w:r>
      <w:proofErr w:type="spellStart"/>
      <w:r w:rsidRPr="0021731C">
        <w:rPr>
          <w:rFonts w:ascii="Times New Roman" w:hAnsi="Times New Roman" w:cs="Times New Roman"/>
          <w:b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b/>
          <w:szCs w:val="24"/>
        </w:rPr>
        <w:t xml:space="preserve"> registreerimine</w:t>
      </w:r>
      <w:r w:rsidRPr="0021731C">
        <w:rPr>
          <w:rFonts w:ascii="Times New Roman" w:hAnsi="Times New Roman" w:cs="Times New Roman"/>
          <w:szCs w:val="24"/>
        </w:rPr>
        <w:t>“;</w:t>
      </w:r>
    </w:p>
    <w:p w14:paraId="5AE7A189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032CED13" w14:textId="585A7E11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56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31 lõige</w:t>
      </w:r>
      <w:r w:rsidR="00000147" w:rsidRPr="0021731C">
        <w:rPr>
          <w:rFonts w:ascii="Times New Roman" w:hAnsi="Times New Roman" w:cs="Times New Roman"/>
          <w:szCs w:val="24"/>
        </w:rPr>
        <w:t xml:space="preserve"> 1 muudetakse ja sõnastatakse järgmiselt:</w:t>
      </w:r>
    </w:p>
    <w:p w14:paraId="6D8F9F62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„(1) Ametkondliku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tekst, selle sõlmimise, muutmise, lõpetamise või lõppemise teave </w:t>
      </w:r>
      <w:commentRangeStart w:id="53"/>
      <w:r w:rsidRPr="0021731C">
        <w:rPr>
          <w:rFonts w:ascii="Times New Roman" w:hAnsi="Times New Roman" w:cs="Times New Roman"/>
          <w:szCs w:val="24"/>
        </w:rPr>
        <w:t xml:space="preserve">tuleb registreerida </w:t>
      </w:r>
      <w:commentRangeEnd w:id="53"/>
      <w:r w:rsidR="00CC459C">
        <w:rPr>
          <w:rStyle w:val="Kommentaariviide"/>
        </w:rPr>
        <w:commentReference w:id="53"/>
      </w:r>
      <w:proofErr w:type="spellStart"/>
      <w:r w:rsidRPr="0021731C">
        <w:rPr>
          <w:rFonts w:ascii="Times New Roman" w:hAnsi="Times New Roman" w:cs="Times New Roman"/>
          <w:szCs w:val="24"/>
        </w:rPr>
        <w:t>välislepingute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andmekogus.“;</w:t>
      </w:r>
    </w:p>
    <w:p w14:paraId="39E25642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3B1402DC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57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31 lõige</w:t>
      </w:r>
      <w:r w:rsidR="00000147" w:rsidRPr="0021731C">
        <w:rPr>
          <w:rFonts w:ascii="Times New Roman" w:hAnsi="Times New Roman" w:cs="Times New Roman"/>
          <w:szCs w:val="24"/>
        </w:rPr>
        <w:t xml:space="preserve"> 2 </w:t>
      </w:r>
      <w:r w:rsidR="0000104A">
        <w:rPr>
          <w:rFonts w:ascii="Times New Roman" w:hAnsi="Times New Roman" w:cs="Times New Roman"/>
          <w:szCs w:val="24"/>
        </w:rPr>
        <w:t>tunnistatakse kehtetuks</w:t>
      </w:r>
      <w:r w:rsidR="008D0216">
        <w:rPr>
          <w:rFonts w:ascii="Times New Roman" w:hAnsi="Times New Roman" w:cs="Times New Roman"/>
          <w:szCs w:val="24"/>
        </w:rPr>
        <w:t>;</w:t>
      </w:r>
    </w:p>
    <w:p w14:paraId="09BE8672" w14:textId="77777777" w:rsidR="006E3C74" w:rsidRDefault="006E3C74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6D3872B1" w14:textId="1873B78F" w:rsidR="00884C89" w:rsidRPr="0021731C" w:rsidRDefault="00E579D2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58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</w:t>
      </w:r>
      <w:ins w:id="54" w:author="Iivika Sale" w:date="2023-10-12T19:18:00Z">
        <w:r w:rsidR="00A76E77">
          <w:rPr>
            <w:rFonts w:ascii="Times New Roman" w:hAnsi="Times New Roman" w:cs="Times New Roman"/>
            <w:szCs w:val="24"/>
          </w:rPr>
          <w:t>i</w:t>
        </w:r>
      </w:ins>
      <w:r w:rsidR="008D0216">
        <w:rPr>
          <w:rFonts w:ascii="Times New Roman" w:hAnsi="Times New Roman" w:cs="Times New Roman"/>
          <w:szCs w:val="24"/>
        </w:rPr>
        <w:t xml:space="preserve"> 32</w:t>
      </w:r>
      <w:ins w:id="55" w:author="Iivika Sale" w:date="2023-10-12T19:18:00Z">
        <w:r w:rsidR="00A76E77">
          <w:rPr>
            <w:rFonts w:ascii="Times New Roman" w:hAnsi="Times New Roman" w:cs="Times New Roman"/>
            <w:szCs w:val="24"/>
          </w:rPr>
          <w:t xml:space="preserve"> tekst</w:t>
        </w:r>
      </w:ins>
      <w:r w:rsidR="008D0216">
        <w:rPr>
          <w:rFonts w:ascii="Times New Roman" w:hAnsi="Times New Roman" w:cs="Times New Roman"/>
          <w:szCs w:val="24"/>
        </w:rPr>
        <w:t xml:space="preserve"> </w:t>
      </w:r>
      <w:r w:rsidR="00000147" w:rsidRPr="0021731C">
        <w:rPr>
          <w:rFonts w:ascii="Times New Roman" w:hAnsi="Times New Roman" w:cs="Times New Roman"/>
          <w:szCs w:val="24"/>
        </w:rPr>
        <w:t>muudetakse ja sõnastatakse järgmiselt:</w:t>
      </w:r>
    </w:p>
    <w:p w14:paraId="2994E1BE" w14:textId="77777777" w:rsidR="00884C89" w:rsidRPr="0021731C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„Ametkondliku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muutmise, peatamise või lõpetamise otsustab asjaomane riigiasutus, omavalitsusüksus või avalik-õiguslik juriidiline isik rahvusvahelise õiguse ja ametkondliku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kohaselt.“.</w:t>
      </w:r>
    </w:p>
    <w:p w14:paraId="4FA51029" w14:textId="77777777" w:rsidR="006E3C74" w:rsidRDefault="006E3C74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90E1A5D" w14:textId="102B0532" w:rsidR="00246045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§ 2. </w:t>
      </w:r>
      <w:bookmarkStart w:id="56" w:name="_Hlk148092012"/>
      <w:r w:rsidR="00246045" w:rsidRPr="00FF21CD">
        <w:rPr>
          <w:rFonts w:ascii="Times New Roman" w:hAnsi="Times New Roman" w:cs="Times New Roman"/>
          <w:b/>
          <w:szCs w:val="24"/>
        </w:rPr>
        <w:t>Isikut</w:t>
      </w:r>
      <w:r w:rsidR="00246045">
        <w:rPr>
          <w:rFonts w:ascii="Times New Roman" w:hAnsi="Times New Roman" w:cs="Times New Roman"/>
          <w:b/>
          <w:szCs w:val="24"/>
        </w:rPr>
        <w:t xml:space="preserve"> tõendavate dokumentide seaduse </w:t>
      </w:r>
      <w:bookmarkEnd w:id="56"/>
      <w:r w:rsidR="00246045">
        <w:rPr>
          <w:rFonts w:ascii="Times New Roman" w:hAnsi="Times New Roman" w:cs="Times New Roman"/>
          <w:b/>
          <w:szCs w:val="24"/>
        </w:rPr>
        <w:t>muutmine</w:t>
      </w:r>
    </w:p>
    <w:p w14:paraId="5D7318E4" w14:textId="68634F2E" w:rsidR="00246045" w:rsidRDefault="00246045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4E1760C" w14:textId="4B0581B1" w:rsidR="00246045" w:rsidRPr="005561DF" w:rsidRDefault="00246045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561DF">
        <w:rPr>
          <w:rFonts w:ascii="Times New Roman" w:hAnsi="Times New Roman" w:cs="Times New Roman"/>
          <w:szCs w:val="24"/>
        </w:rPr>
        <w:t xml:space="preserve">Isikut tõendavate dokumentide seaduses tehakse </w:t>
      </w:r>
      <w:r w:rsidR="005561DF" w:rsidRPr="005561DF">
        <w:rPr>
          <w:rFonts w:ascii="Times New Roman" w:hAnsi="Times New Roman" w:cs="Times New Roman"/>
          <w:szCs w:val="24"/>
        </w:rPr>
        <w:t>järgmised muudatused:</w:t>
      </w:r>
    </w:p>
    <w:p w14:paraId="1A45F528" w14:textId="2D4D514C" w:rsidR="00246045" w:rsidRDefault="00246045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107965D" w14:textId="0264D7BB" w:rsidR="007E0C43" w:rsidRDefault="005561DF" w:rsidP="007E0C4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1) </w:t>
      </w:r>
      <w:r w:rsidR="007E0C43" w:rsidRPr="005561DF">
        <w:rPr>
          <w:rFonts w:ascii="Times New Roman" w:hAnsi="Times New Roman" w:cs="Times New Roman"/>
          <w:szCs w:val="24"/>
        </w:rPr>
        <w:t>paragrahvi 15</w:t>
      </w:r>
      <w:r w:rsidR="007E0C43" w:rsidRPr="005561DF">
        <w:rPr>
          <w:rFonts w:ascii="Times New Roman" w:hAnsi="Times New Roman" w:cs="Times New Roman"/>
          <w:szCs w:val="24"/>
          <w:vertAlign w:val="superscript"/>
        </w:rPr>
        <w:t>3</w:t>
      </w:r>
      <w:r w:rsidR="007E0C43">
        <w:rPr>
          <w:rFonts w:ascii="Times New Roman" w:hAnsi="Times New Roman" w:cs="Times New Roman"/>
          <w:szCs w:val="24"/>
        </w:rPr>
        <w:t xml:space="preserve"> </w:t>
      </w:r>
      <w:commentRangeStart w:id="57"/>
      <w:r w:rsidR="007E0C43">
        <w:rPr>
          <w:rFonts w:ascii="Times New Roman" w:hAnsi="Times New Roman" w:cs="Times New Roman"/>
          <w:szCs w:val="24"/>
        </w:rPr>
        <w:t>lõiget 3 täiendatakse tekstiosaga</w:t>
      </w:r>
      <w:commentRangeEnd w:id="57"/>
      <w:r w:rsidR="00802096">
        <w:rPr>
          <w:rStyle w:val="Kommentaariviide"/>
        </w:rPr>
        <w:commentReference w:id="57"/>
      </w:r>
      <w:r w:rsidR="007E0C43">
        <w:rPr>
          <w:rFonts w:ascii="Times New Roman" w:hAnsi="Times New Roman" w:cs="Times New Roman"/>
          <w:szCs w:val="24"/>
        </w:rPr>
        <w:t>:</w:t>
      </w:r>
    </w:p>
    <w:p w14:paraId="1B1D2D38" w14:textId="77777777" w:rsidR="007E0C43" w:rsidRPr="007E0C43" w:rsidRDefault="007E0C43" w:rsidP="007E0C43">
      <w:pPr>
        <w:spacing w:after="0"/>
        <w:rPr>
          <w:rFonts w:ascii="Times New Roman" w:hAnsi="Times New Roman" w:cs="Times New Roman"/>
          <w:szCs w:val="24"/>
        </w:rPr>
      </w:pPr>
      <w:r w:rsidRPr="007E0C43">
        <w:rPr>
          <w:rFonts w:ascii="Times New Roman" w:hAnsi="Times New Roman" w:cs="Times New Roman"/>
          <w:szCs w:val="24"/>
        </w:rPr>
        <w:t>„Nimetatud eesmärgil võib töödelda järgmisi isikuandmeid:</w:t>
      </w:r>
    </w:p>
    <w:p w14:paraId="495C6B46" w14:textId="68890AE0" w:rsidR="007E0C43" w:rsidRPr="007E0C43" w:rsidRDefault="007E0C43" w:rsidP="007E0C43">
      <w:pPr>
        <w:spacing w:after="0"/>
        <w:rPr>
          <w:rFonts w:ascii="Times New Roman" w:hAnsi="Times New Roman" w:cs="Times New Roman"/>
          <w:szCs w:val="24"/>
        </w:rPr>
      </w:pPr>
      <w:r w:rsidRPr="007E0C43">
        <w:rPr>
          <w:rFonts w:ascii="Times New Roman" w:hAnsi="Times New Roman" w:cs="Times New Roman"/>
          <w:szCs w:val="24"/>
        </w:rPr>
        <w:t xml:space="preserve">1) diplomaatilise isikutunnistuse taotleja isikuandmed </w:t>
      </w:r>
      <w:r w:rsidR="004414E5">
        <w:rPr>
          <w:rFonts w:ascii="Times New Roman" w:hAnsi="Times New Roman" w:cs="Times New Roman"/>
          <w:szCs w:val="24"/>
        </w:rPr>
        <w:t>–</w:t>
      </w:r>
      <w:r w:rsidRPr="007E0C43">
        <w:rPr>
          <w:rFonts w:ascii="Times New Roman" w:hAnsi="Times New Roman" w:cs="Times New Roman"/>
          <w:szCs w:val="24"/>
        </w:rPr>
        <w:t xml:space="preserve"> üldandmed, perekonnaseis, isikut tõendavat dokumenti puudutavad andmed, taotleja tööd puudutavad andmed;</w:t>
      </w:r>
    </w:p>
    <w:p w14:paraId="798C4387" w14:textId="6C73112F" w:rsidR="007E0C43" w:rsidRPr="007E0C43" w:rsidRDefault="007E0C43" w:rsidP="007E0C43">
      <w:pPr>
        <w:spacing w:after="0"/>
        <w:rPr>
          <w:rFonts w:ascii="Times New Roman" w:hAnsi="Times New Roman" w:cs="Times New Roman"/>
          <w:szCs w:val="24"/>
        </w:rPr>
      </w:pPr>
      <w:r w:rsidRPr="007E0C43">
        <w:rPr>
          <w:rFonts w:ascii="Times New Roman" w:hAnsi="Times New Roman" w:cs="Times New Roman"/>
          <w:szCs w:val="24"/>
        </w:rPr>
        <w:t xml:space="preserve">2) esinduse töötaja perekonnaliikme isikuandmed </w:t>
      </w:r>
      <w:r w:rsidR="004414E5">
        <w:rPr>
          <w:rFonts w:ascii="Times New Roman" w:hAnsi="Times New Roman" w:cs="Times New Roman"/>
          <w:szCs w:val="24"/>
        </w:rPr>
        <w:t>–</w:t>
      </w:r>
      <w:r w:rsidRPr="007E0C43">
        <w:rPr>
          <w:rFonts w:ascii="Times New Roman" w:hAnsi="Times New Roman" w:cs="Times New Roman"/>
          <w:szCs w:val="24"/>
        </w:rPr>
        <w:t xml:space="preserve"> üldandmed, reisidokumenti või isikut tõendavat dokumenti puudutavad andmed;</w:t>
      </w:r>
    </w:p>
    <w:p w14:paraId="15078FDA" w14:textId="156721CD" w:rsidR="007E0C43" w:rsidRPr="007E0C43" w:rsidRDefault="007E0C43" w:rsidP="007E0C43">
      <w:pPr>
        <w:spacing w:after="0"/>
        <w:rPr>
          <w:rFonts w:ascii="Times New Roman" w:hAnsi="Times New Roman" w:cs="Times New Roman"/>
          <w:szCs w:val="24"/>
        </w:rPr>
      </w:pPr>
      <w:r w:rsidRPr="007E0C43">
        <w:rPr>
          <w:rFonts w:ascii="Times New Roman" w:hAnsi="Times New Roman" w:cs="Times New Roman"/>
          <w:szCs w:val="24"/>
        </w:rPr>
        <w:t xml:space="preserve">3) andmekogu kasutajate isikuandmed </w:t>
      </w:r>
      <w:r w:rsidR="004414E5">
        <w:rPr>
          <w:rFonts w:ascii="Times New Roman" w:hAnsi="Times New Roman" w:cs="Times New Roman"/>
          <w:szCs w:val="24"/>
        </w:rPr>
        <w:t>–</w:t>
      </w:r>
      <w:r w:rsidRPr="007E0C43">
        <w:rPr>
          <w:rFonts w:ascii="Times New Roman" w:hAnsi="Times New Roman" w:cs="Times New Roman"/>
          <w:szCs w:val="24"/>
        </w:rPr>
        <w:t xml:space="preserve"> üldandmed, isiku tööd puudutavad andmed.“;</w:t>
      </w:r>
    </w:p>
    <w:p w14:paraId="498FDD19" w14:textId="77777777" w:rsidR="007E0C43" w:rsidRDefault="007E0C43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0A349CF7" w14:textId="30887457" w:rsidR="005561DF" w:rsidRDefault="007E0C43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2</w:t>
      </w:r>
      <w:r w:rsidRPr="007E0C43">
        <w:rPr>
          <w:rFonts w:ascii="Times New Roman" w:hAnsi="Times New Roman" w:cs="Times New Roman"/>
          <w:b/>
          <w:szCs w:val="24"/>
        </w:rPr>
        <w:t>)</w:t>
      </w:r>
      <w:r>
        <w:rPr>
          <w:rFonts w:ascii="Times New Roman" w:hAnsi="Times New Roman" w:cs="Times New Roman"/>
          <w:szCs w:val="24"/>
        </w:rPr>
        <w:t xml:space="preserve"> </w:t>
      </w:r>
      <w:r w:rsidR="005561DF" w:rsidRPr="005561DF">
        <w:rPr>
          <w:rFonts w:ascii="Times New Roman" w:hAnsi="Times New Roman" w:cs="Times New Roman"/>
          <w:szCs w:val="24"/>
        </w:rPr>
        <w:t>paragrahvi 15</w:t>
      </w:r>
      <w:r w:rsidR="005561DF" w:rsidRPr="005561DF">
        <w:rPr>
          <w:rFonts w:ascii="Times New Roman" w:hAnsi="Times New Roman" w:cs="Times New Roman"/>
          <w:szCs w:val="24"/>
          <w:vertAlign w:val="superscript"/>
        </w:rPr>
        <w:t>3</w:t>
      </w:r>
      <w:r w:rsidR="005561DF" w:rsidRPr="005561DF">
        <w:rPr>
          <w:rFonts w:ascii="Times New Roman" w:hAnsi="Times New Roman" w:cs="Times New Roman"/>
          <w:szCs w:val="24"/>
        </w:rPr>
        <w:t xml:space="preserve"> lõige 5 muudetakse ja sõnastatakse järgmiselt:</w:t>
      </w:r>
    </w:p>
    <w:p w14:paraId="06F937FF" w14:textId="349FA2AF" w:rsidR="005561DF" w:rsidRPr="005561DF" w:rsidRDefault="005561DF" w:rsidP="00E80FE3">
      <w:pPr>
        <w:spacing w:after="0"/>
        <w:jc w:val="both"/>
        <w:rPr>
          <w:rFonts w:ascii="Times New Roman" w:hAnsi="Times New Roman" w:cs="Times New Roman"/>
        </w:rPr>
      </w:pPr>
      <w:r w:rsidRPr="0002239B">
        <w:rPr>
          <w:rFonts w:ascii="Times New Roman" w:hAnsi="Times New Roman" w:cs="Times New Roman"/>
          <w:bCs/>
          <w:szCs w:val="24"/>
        </w:rPr>
        <w:t>„</w:t>
      </w:r>
      <w:ins w:id="58" w:author="Iivika Sale" w:date="2023-10-12T19:53:00Z">
        <w:r w:rsidR="00802096">
          <w:rPr>
            <w:rFonts w:ascii="Times New Roman" w:hAnsi="Times New Roman" w:cs="Times New Roman"/>
            <w:bCs/>
            <w:szCs w:val="24"/>
          </w:rPr>
          <w:t xml:space="preserve">(5) </w:t>
        </w:r>
      </w:ins>
      <w:commentRangeStart w:id="59"/>
      <w:r w:rsidRPr="005561DF">
        <w:rPr>
          <w:rFonts w:ascii="Times New Roman" w:hAnsi="Times New Roman" w:cs="Times New Roman"/>
        </w:rPr>
        <w:t>Andmekogu</w:t>
      </w:r>
      <w:r w:rsidR="003E13C1">
        <w:rPr>
          <w:rFonts w:ascii="Times New Roman" w:hAnsi="Times New Roman" w:cs="Times New Roman"/>
        </w:rPr>
        <w:t>de</w:t>
      </w:r>
      <w:r w:rsidRPr="005561DF">
        <w:rPr>
          <w:rFonts w:ascii="Times New Roman" w:hAnsi="Times New Roman" w:cs="Times New Roman"/>
        </w:rPr>
        <w:t xml:space="preserve"> </w:t>
      </w:r>
      <w:commentRangeEnd w:id="59"/>
      <w:r w:rsidR="00802096">
        <w:rPr>
          <w:rStyle w:val="Kommentaariviide"/>
        </w:rPr>
        <w:commentReference w:id="59"/>
      </w:r>
      <w:r w:rsidRPr="005561DF">
        <w:rPr>
          <w:rFonts w:ascii="Times New Roman" w:hAnsi="Times New Roman" w:cs="Times New Roman"/>
        </w:rPr>
        <w:t>põhimäärus</w:t>
      </w:r>
      <w:r w:rsidR="003E13C1">
        <w:rPr>
          <w:rFonts w:ascii="Times New Roman" w:hAnsi="Times New Roman" w:cs="Times New Roman"/>
        </w:rPr>
        <w:t>t</w:t>
      </w:r>
      <w:r w:rsidRPr="005561DF">
        <w:rPr>
          <w:rFonts w:ascii="Times New Roman" w:hAnsi="Times New Roman" w:cs="Times New Roman"/>
        </w:rPr>
        <w:t>es sätestatakse andmekogu</w:t>
      </w:r>
      <w:r w:rsidR="003E13C1">
        <w:rPr>
          <w:rFonts w:ascii="Times New Roman" w:hAnsi="Times New Roman" w:cs="Times New Roman"/>
        </w:rPr>
        <w:t>de</w:t>
      </w:r>
      <w:r w:rsidRPr="005561DF">
        <w:rPr>
          <w:rFonts w:ascii="Times New Roman" w:hAnsi="Times New Roman" w:cs="Times New Roman"/>
        </w:rPr>
        <w:t>sse kogutavate andmete koosseis ja andmekogu</w:t>
      </w:r>
      <w:r w:rsidR="003E13C1">
        <w:rPr>
          <w:rFonts w:ascii="Times New Roman" w:hAnsi="Times New Roman" w:cs="Times New Roman"/>
        </w:rPr>
        <w:t>de</w:t>
      </w:r>
      <w:r w:rsidRPr="005561DF">
        <w:rPr>
          <w:rFonts w:ascii="Times New Roman" w:hAnsi="Times New Roman" w:cs="Times New Roman"/>
        </w:rPr>
        <w:t>sse kandmise kord, andmetele juurdepääsu ja andmete väljastamise kord, andmete säilitamise tähtajad ning muud korraldusküsimused.“;</w:t>
      </w:r>
    </w:p>
    <w:p w14:paraId="16027CFF" w14:textId="7881F955" w:rsidR="005561DF" w:rsidRPr="005561DF" w:rsidRDefault="005561DF" w:rsidP="00E80FE3">
      <w:pPr>
        <w:spacing w:after="0"/>
        <w:jc w:val="both"/>
        <w:rPr>
          <w:rFonts w:ascii="Times New Roman" w:hAnsi="Times New Roman" w:cs="Times New Roman"/>
        </w:rPr>
      </w:pPr>
    </w:p>
    <w:p w14:paraId="2D4722A6" w14:textId="7DE3F04A" w:rsidR="005561DF" w:rsidRPr="005561DF" w:rsidRDefault="007E0C43" w:rsidP="00E80FE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 w:rsidR="005561DF" w:rsidRPr="005561DF">
        <w:rPr>
          <w:rFonts w:ascii="Times New Roman" w:hAnsi="Times New Roman" w:cs="Times New Roman"/>
          <w:b/>
        </w:rPr>
        <w:t>)</w:t>
      </w:r>
      <w:r w:rsidR="005561DF" w:rsidRPr="005561DF">
        <w:rPr>
          <w:rFonts w:ascii="Times New Roman" w:hAnsi="Times New Roman" w:cs="Times New Roman"/>
        </w:rPr>
        <w:t xml:space="preserve"> paragrahvi </w:t>
      </w:r>
      <w:bookmarkStart w:id="60" w:name="_Hlk148092034"/>
      <w:r w:rsidR="005561DF" w:rsidRPr="005561DF">
        <w:rPr>
          <w:rFonts w:ascii="Times New Roman" w:hAnsi="Times New Roman" w:cs="Times New Roman"/>
        </w:rPr>
        <w:t>15</w:t>
      </w:r>
      <w:r w:rsidR="005561DF" w:rsidRPr="005561DF">
        <w:rPr>
          <w:rFonts w:ascii="Times New Roman" w:hAnsi="Times New Roman" w:cs="Times New Roman"/>
          <w:vertAlign w:val="superscript"/>
        </w:rPr>
        <w:t>3</w:t>
      </w:r>
      <w:bookmarkEnd w:id="60"/>
      <w:r w:rsidR="003E13C1">
        <w:rPr>
          <w:rFonts w:ascii="Times New Roman" w:hAnsi="Times New Roman" w:cs="Times New Roman"/>
        </w:rPr>
        <w:t xml:space="preserve"> täiendatakse lõigetega 7</w:t>
      </w:r>
      <w:r w:rsidR="00766DE6">
        <w:rPr>
          <w:rFonts w:ascii="Times New Roman" w:hAnsi="Times New Roman" w:cs="Times New Roman"/>
        </w:rPr>
        <w:t>–</w:t>
      </w:r>
      <w:r w:rsidR="003E13C1">
        <w:rPr>
          <w:rFonts w:ascii="Times New Roman" w:hAnsi="Times New Roman" w:cs="Times New Roman"/>
        </w:rPr>
        <w:t>9</w:t>
      </w:r>
      <w:r w:rsidR="005561DF" w:rsidRPr="005561DF">
        <w:rPr>
          <w:rFonts w:ascii="Times New Roman" w:hAnsi="Times New Roman" w:cs="Times New Roman"/>
        </w:rPr>
        <w:t xml:space="preserve"> järgmises sõnastuses:</w:t>
      </w:r>
    </w:p>
    <w:p w14:paraId="36772125" w14:textId="4E2534B3" w:rsidR="005561DF" w:rsidRPr="005561DF" w:rsidRDefault="005561DF" w:rsidP="00E80FE3">
      <w:pPr>
        <w:spacing w:after="0"/>
        <w:jc w:val="both"/>
        <w:rPr>
          <w:rFonts w:ascii="Times New Roman" w:hAnsi="Times New Roman" w:cs="Times New Roman"/>
        </w:rPr>
      </w:pPr>
      <w:r w:rsidRPr="005561DF">
        <w:rPr>
          <w:rFonts w:ascii="Times New Roman" w:hAnsi="Times New Roman" w:cs="Times New Roman"/>
        </w:rPr>
        <w:t xml:space="preserve">„(7) </w:t>
      </w:r>
      <w:r w:rsidR="003E13C1" w:rsidRPr="00802096">
        <w:rPr>
          <w:rFonts w:ascii="Times New Roman" w:hAnsi="Times New Roman" w:cs="Times New Roman"/>
          <w:highlight w:val="yellow"/>
          <w:rPrChange w:id="61" w:author="Iivika Sale" w:date="2023-10-12T19:56:00Z">
            <w:rPr>
              <w:rFonts w:ascii="Times New Roman" w:hAnsi="Times New Roman" w:cs="Times New Roman"/>
            </w:rPr>
          </w:rPrChange>
        </w:rPr>
        <w:t>A</w:t>
      </w:r>
      <w:r w:rsidRPr="00802096">
        <w:rPr>
          <w:rFonts w:ascii="Times New Roman" w:hAnsi="Times New Roman" w:cs="Times New Roman"/>
          <w:highlight w:val="yellow"/>
          <w:rPrChange w:id="62" w:author="Iivika Sale" w:date="2023-10-12T19:56:00Z">
            <w:rPr>
              <w:rFonts w:ascii="Times New Roman" w:hAnsi="Times New Roman" w:cs="Times New Roman"/>
            </w:rPr>
          </w:rPrChange>
        </w:rPr>
        <w:t>ndmekogu</w:t>
      </w:r>
      <w:r w:rsidR="003E13C1" w:rsidRPr="00802096">
        <w:rPr>
          <w:rFonts w:ascii="Times New Roman" w:hAnsi="Times New Roman" w:cs="Times New Roman"/>
          <w:highlight w:val="yellow"/>
          <w:rPrChange w:id="63" w:author="Iivika Sale" w:date="2023-10-12T19:56:00Z">
            <w:rPr>
              <w:rFonts w:ascii="Times New Roman" w:hAnsi="Times New Roman" w:cs="Times New Roman"/>
            </w:rPr>
          </w:rPrChange>
        </w:rPr>
        <w:t>de</w:t>
      </w:r>
      <w:r w:rsidRPr="00802096">
        <w:rPr>
          <w:rFonts w:ascii="Times New Roman" w:hAnsi="Times New Roman" w:cs="Times New Roman"/>
          <w:highlight w:val="yellow"/>
          <w:rPrChange w:id="64" w:author="Iivika Sale" w:date="2023-10-12T19:56:00Z">
            <w:rPr>
              <w:rFonts w:ascii="Times New Roman" w:hAnsi="Times New Roman" w:cs="Times New Roman"/>
            </w:rPr>
          </w:rPrChange>
        </w:rPr>
        <w:t>s</w:t>
      </w:r>
      <w:r w:rsidRPr="005561DF">
        <w:rPr>
          <w:rFonts w:ascii="Times New Roman" w:hAnsi="Times New Roman" w:cs="Times New Roman"/>
        </w:rPr>
        <w:t xml:space="preserve"> sisalduvad andmed on juurdepääsupiiranguga, kui õigusaktides ei ole sätestatud teisiti.</w:t>
      </w:r>
    </w:p>
    <w:p w14:paraId="1767975E" w14:textId="19AB893E" w:rsidR="00247805" w:rsidRDefault="005561DF" w:rsidP="00E80FE3">
      <w:pPr>
        <w:spacing w:after="0"/>
        <w:jc w:val="both"/>
        <w:rPr>
          <w:rFonts w:ascii="Times New Roman" w:hAnsi="Times New Roman" w:cs="Times New Roman"/>
        </w:rPr>
      </w:pPr>
      <w:r w:rsidRPr="005561DF">
        <w:rPr>
          <w:rFonts w:ascii="Times New Roman" w:hAnsi="Times New Roman" w:cs="Times New Roman"/>
        </w:rPr>
        <w:t xml:space="preserve">(8) </w:t>
      </w:r>
      <w:r w:rsidR="00247805">
        <w:rPr>
          <w:rFonts w:ascii="Times New Roman" w:hAnsi="Times New Roman" w:cs="Times New Roman"/>
        </w:rPr>
        <w:t>Diplomaatilise passi andmekogusse kantud diplomaatilise passi kasutaja andmeid säilitatakse 50 aastat toimingute lõppemisest</w:t>
      </w:r>
      <w:r w:rsidR="00CE47A5">
        <w:rPr>
          <w:rFonts w:ascii="Times New Roman" w:hAnsi="Times New Roman" w:cs="Times New Roman"/>
        </w:rPr>
        <w:t xml:space="preserve"> arvates</w:t>
      </w:r>
      <w:r w:rsidR="00247805">
        <w:rPr>
          <w:rFonts w:ascii="Times New Roman" w:hAnsi="Times New Roman" w:cs="Times New Roman"/>
        </w:rPr>
        <w:t>.</w:t>
      </w:r>
    </w:p>
    <w:p w14:paraId="3866F063" w14:textId="00481FBC" w:rsidR="005561DF" w:rsidRPr="005561DF" w:rsidRDefault="00247805" w:rsidP="00E80FE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(9) </w:t>
      </w:r>
      <w:r w:rsidR="005561DF" w:rsidRPr="005561DF">
        <w:rPr>
          <w:rFonts w:ascii="Times New Roman" w:hAnsi="Times New Roman" w:cs="Times New Roman"/>
        </w:rPr>
        <w:t>Diplomaatilise isikutunnistuse andmekogusse kantud</w:t>
      </w:r>
      <w:r>
        <w:rPr>
          <w:rFonts w:ascii="Times New Roman" w:hAnsi="Times New Roman" w:cs="Times New Roman"/>
        </w:rPr>
        <w:t xml:space="preserve"> diplomaatilise isikutunnistuse kasutaja andmeid</w:t>
      </w:r>
      <w:r w:rsidR="005561DF" w:rsidRPr="005561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säilitatakse </w:t>
      </w:r>
      <w:r w:rsidR="00175438">
        <w:rPr>
          <w:rFonts w:ascii="Times New Roman" w:hAnsi="Times New Roman" w:cs="Times New Roman"/>
        </w:rPr>
        <w:t>kümme</w:t>
      </w:r>
      <w:r>
        <w:rPr>
          <w:rFonts w:ascii="Times New Roman" w:hAnsi="Times New Roman" w:cs="Times New Roman"/>
        </w:rPr>
        <w:t xml:space="preserve"> aastat isikuga seotud toimingute lõppemisest</w:t>
      </w:r>
      <w:r w:rsidR="00CE47A5">
        <w:rPr>
          <w:rFonts w:ascii="Times New Roman" w:hAnsi="Times New Roman" w:cs="Times New Roman"/>
        </w:rPr>
        <w:t xml:space="preserve"> arvates</w:t>
      </w:r>
      <w:r>
        <w:rPr>
          <w:rFonts w:ascii="Times New Roman" w:hAnsi="Times New Roman" w:cs="Times New Roman"/>
        </w:rPr>
        <w:t>.</w:t>
      </w:r>
      <w:r w:rsidR="005561DF" w:rsidRPr="005561DF">
        <w:rPr>
          <w:rFonts w:ascii="Times New Roman" w:hAnsi="Times New Roman" w:cs="Times New Roman"/>
        </w:rPr>
        <w:t>“.</w:t>
      </w:r>
    </w:p>
    <w:p w14:paraId="1C4FD3DA" w14:textId="77777777" w:rsidR="005561DF" w:rsidRPr="005561DF" w:rsidRDefault="005561DF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0A69E271" w14:textId="463466B7" w:rsidR="00884C89" w:rsidRPr="0021731C" w:rsidRDefault="00246045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lastRenderedPageBreak/>
        <w:t xml:space="preserve">§ 3. </w:t>
      </w:r>
      <w:r w:rsidR="00000147" w:rsidRPr="0021731C">
        <w:rPr>
          <w:rFonts w:ascii="Times New Roman" w:hAnsi="Times New Roman" w:cs="Times New Roman"/>
          <w:b/>
          <w:szCs w:val="24"/>
        </w:rPr>
        <w:t>Konsulaarseaduse muutmine</w:t>
      </w:r>
    </w:p>
    <w:p w14:paraId="1B20D1F5" w14:textId="77777777" w:rsidR="006E3C74" w:rsidRDefault="006E3C74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552373BA" w14:textId="77777777" w:rsidR="00884C89" w:rsidRPr="0021731C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Konsulaarseaduses tehakse järgmised muudatused:</w:t>
      </w:r>
    </w:p>
    <w:p w14:paraId="4C1B8A99" w14:textId="77777777" w:rsidR="006E3C74" w:rsidRDefault="006E3C74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7A0FC3A" w14:textId="69F629F7" w:rsidR="00884C89" w:rsidRPr="0021731C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1) </w:t>
      </w:r>
      <w:r w:rsidR="008D0216">
        <w:rPr>
          <w:rFonts w:ascii="Times New Roman" w:hAnsi="Times New Roman" w:cs="Times New Roman"/>
          <w:szCs w:val="24"/>
        </w:rPr>
        <w:t>paragrahvi 2 lõige</w:t>
      </w:r>
      <w:r w:rsidRPr="0021731C">
        <w:rPr>
          <w:rFonts w:ascii="Times New Roman" w:hAnsi="Times New Roman" w:cs="Times New Roman"/>
          <w:szCs w:val="24"/>
        </w:rPr>
        <w:t xml:space="preserve"> 6 muudetakse ja sõnastatakse järgmiselt:</w:t>
      </w:r>
    </w:p>
    <w:p w14:paraId="55F92572" w14:textId="77777777" w:rsidR="00884C89" w:rsidRPr="0021731C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„(6) Konsulaarasutus ja Eesti Vabariigi suursaatkond täidavad konsulaarülesandeid vastavalt </w:t>
      </w:r>
      <w:commentRangeStart w:id="65"/>
      <w:r w:rsidRPr="0021731C">
        <w:rPr>
          <w:rFonts w:ascii="Times New Roman" w:hAnsi="Times New Roman" w:cs="Times New Roman"/>
          <w:szCs w:val="24"/>
        </w:rPr>
        <w:t>valdkonna eest vastutava ministri kehtestatud põhimäärusele</w:t>
      </w:r>
      <w:commentRangeEnd w:id="65"/>
      <w:r w:rsidR="0011385F">
        <w:rPr>
          <w:rStyle w:val="Kommentaariviide"/>
        </w:rPr>
        <w:commentReference w:id="65"/>
      </w:r>
      <w:r w:rsidRPr="0021731C">
        <w:rPr>
          <w:rFonts w:ascii="Times New Roman" w:hAnsi="Times New Roman" w:cs="Times New Roman"/>
          <w:szCs w:val="24"/>
        </w:rPr>
        <w:t>.“;</w:t>
      </w:r>
    </w:p>
    <w:p w14:paraId="521E613A" w14:textId="77777777" w:rsidR="006E3C74" w:rsidRDefault="006E3C74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7284CD9A" w14:textId="3E530C90" w:rsidR="00884C89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2) </w:t>
      </w:r>
      <w:r w:rsidR="008D0216">
        <w:rPr>
          <w:rFonts w:ascii="Times New Roman" w:hAnsi="Times New Roman" w:cs="Times New Roman"/>
          <w:szCs w:val="24"/>
        </w:rPr>
        <w:t>paragrahvi</w:t>
      </w:r>
      <w:r w:rsidRPr="0021731C">
        <w:rPr>
          <w:rFonts w:ascii="Times New Roman" w:hAnsi="Times New Roman" w:cs="Times New Roman"/>
          <w:szCs w:val="24"/>
        </w:rPr>
        <w:t xml:space="preserve"> 3 l</w:t>
      </w:r>
      <w:r w:rsidR="008D0216">
        <w:rPr>
          <w:rFonts w:ascii="Times New Roman" w:hAnsi="Times New Roman" w:cs="Times New Roman"/>
          <w:szCs w:val="24"/>
        </w:rPr>
        <w:t>õike</w:t>
      </w:r>
      <w:del w:id="66" w:author="Iivika Sale" w:date="2023-10-12T19:58:00Z">
        <w:r w:rsidR="008D0216" w:rsidDel="00802096">
          <w:rPr>
            <w:rFonts w:ascii="Times New Roman" w:hAnsi="Times New Roman" w:cs="Times New Roman"/>
            <w:szCs w:val="24"/>
          </w:rPr>
          <w:delText>st</w:delText>
        </w:r>
      </w:del>
      <w:r w:rsidRPr="0021731C">
        <w:rPr>
          <w:rFonts w:ascii="Times New Roman" w:hAnsi="Times New Roman" w:cs="Times New Roman"/>
          <w:szCs w:val="24"/>
        </w:rPr>
        <w:t xml:space="preserve"> 2 </w:t>
      </w:r>
      <w:ins w:id="67" w:author="Iivika Sale" w:date="2023-10-12T19:58:00Z">
        <w:r w:rsidR="00802096">
          <w:rPr>
            <w:rFonts w:ascii="Times New Roman" w:hAnsi="Times New Roman" w:cs="Times New Roman"/>
            <w:szCs w:val="24"/>
          </w:rPr>
          <w:t xml:space="preserve">esimesest lausest </w:t>
        </w:r>
      </w:ins>
      <w:r w:rsidRPr="0021731C">
        <w:rPr>
          <w:rFonts w:ascii="Times New Roman" w:hAnsi="Times New Roman" w:cs="Times New Roman"/>
          <w:szCs w:val="24"/>
        </w:rPr>
        <w:t>jäetakse vä</w:t>
      </w:r>
      <w:r w:rsidR="006237E4">
        <w:rPr>
          <w:rFonts w:ascii="Times New Roman" w:hAnsi="Times New Roman" w:cs="Times New Roman"/>
          <w:szCs w:val="24"/>
        </w:rPr>
        <w:t>lja tekstiosa „ja erimissiooni“;</w:t>
      </w:r>
    </w:p>
    <w:p w14:paraId="204DA5D2" w14:textId="764DAB85" w:rsidR="006237E4" w:rsidRDefault="006237E4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1CB9F578" w14:textId="23B4CB31" w:rsidR="006237E4" w:rsidRDefault="006237E4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AF0E60">
        <w:rPr>
          <w:rFonts w:ascii="Times New Roman" w:hAnsi="Times New Roman" w:cs="Times New Roman"/>
          <w:b/>
          <w:szCs w:val="24"/>
        </w:rPr>
        <w:t>3)</w:t>
      </w:r>
      <w:r>
        <w:rPr>
          <w:rFonts w:ascii="Times New Roman" w:hAnsi="Times New Roman" w:cs="Times New Roman"/>
          <w:szCs w:val="24"/>
        </w:rPr>
        <w:t xml:space="preserve"> </w:t>
      </w:r>
      <w:bookmarkStart w:id="68" w:name="_Hlk148092285"/>
      <w:r>
        <w:rPr>
          <w:rFonts w:ascii="Times New Roman" w:hAnsi="Times New Roman" w:cs="Times New Roman"/>
          <w:szCs w:val="24"/>
        </w:rPr>
        <w:t xml:space="preserve">paragrahvi </w:t>
      </w:r>
      <w:r w:rsidR="003D480C">
        <w:rPr>
          <w:rFonts w:ascii="Times New Roman" w:hAnsi="Times New Roman" w:cs="Times New Roman"/>
          <w:szCs w:val="24"/>
        </w:rPr>
        <w:t>12 lõige 5</w:t>
      </w:r>
      <w:r w:rsidR="00AF0E60">
        <w:rPr>
          <w:rFonts w:ascii="Times New Roman" w:hAnsi="Times New Roman" w:cs="Times New Roman"/>
          <w:szCs w:val="24"/>
        </w:rPr>
        <w:t xml:space="preserve"> </w:t>
      </w:r>
      <w:bookmarkEnd w:id="68"/>
      <w:r w:rsidR="00AF0E60">
        <w:rPr>
          <w:rFonts w:ascii="Times New Roman" w:hAnsi="Times New Roman" w:cs="Times New Roman"/>
          <w:szCs w:val="24"/>
        </w:rPr>
        <w:t>muudetakse ja sõnastatakse järgmiselt:</w:t>
      </w:r>
    </w:p>
    <w:p w14:paraId="5E265EE8" w14:textId="511B3F52" w:rsidR="00AF0E60" w:rsidRDefault="003D480C" w:rsidP="00E80FE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„(5) Konsulaarametniku ametitoimingute andmekogus sisalduvaid andmeid säilitatakse kuni kümme aastat.“;</w:t>
      </w:r>
    </w:p>
    <w:p w14:paraId="684ED1E8" w14:textId="77777777" w:rsidR="00AF0E60" w:rsidRPr="00AF0E60" w:rsidRDefault="00AF0E60" w:rsidP="00E80FE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D15BD9" w14:textId="1A0DFDE3" w:rsidR="00AF0E60" w:rsidRPr="003D480C" w:rsidRDefault="00AF0E60" w:rsidP="00E80F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D480C">
        <w:rPr>
          <w:rFonts w:ascii="Times New Roman" w:hAnsi="Times New Roman" w:cs="Times New Roman"/>
          <w:b/>
        </w:rPr>
        <w:t>4)</w:t>
      </w:r>
      <w:r w:rsidR="003D480C">
        <w:rPr>
          <w:rFonts w:ascii="Times New Roman" w:hAnsi="Times New Roman" w:cs="Times New Roman"/>
        </w:rPr>
        <w:t xml:space="preserve"> paragrahvi 12 täiendatakse lõiget</w:t>
      </w:r>
      <w:r w:rsidRPr="003D480C">
        <w:rPr>
          <w:rFonts w:ascii="Times New Roman" w:hAnsi="Times New Roman" w:cs="Times New Roman"/>
        </w:rPr>
        <w:t>ega 7</w:t>
      </w:r>
      <w:r w:rsidR="003D480C">
        <w:rPr>
          <w:rFonts w:ascii="Times New Roman" w:hAnsi="Times New Roman" w:cs="Times New Roman"/>
        </w:rPr>
        <w:t xml:space="preserve"> ja 8</w:t>
      </w:r>
      <w:r w:rsidR="006E5547">
        <w:rPr>
          <w:rFonts w:ascii="Times New Roman" w:hAnsi="Times New Roman" w:cs="Times New Roman"/>
        </w:rPr>
        <w:t xml:space="preserve"> järgmises sõnastuses</w:t>
      </w:r>
      <w:r w:rsidRPr="003D480C">
        <w:rPr>
          <w:rFonts w:ascii="Times New Roman" w:hAnsi="Times New Roman" w:cs="Times New Roman"/>
        </w:rPr>
        <w:t>:</w:t>
      </w:r>
    </w:p>
    <w:p w14:paraId="399426BC" w14:textId="5249108A" w:rsidR="003D480C" w:rsidRDefault="00AF0E60" w:rsidP="00E80F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D480C">
        <w:rPr>
          <w:rFonts w:ascii="Times New Roman" w:hAnsi="Times New Roman" w:cs="Times New Roman"/>
        </w:rPr>
        <w:t xml:space="preserve">„(7) </w:t>
      </w:r>
      <w:commentRangeStart w:id="69"/>
      <w:r w:rsidR="003D480C" w:rsidRPr="003D480C">
        <w:rPr>
          <w:rFonts w:ascii="Times New Roman" w:hAnsi="Times New Roman" w:cs="Times New Roman"/>
        </w:rPr>
        <w:t>Andmekogus</w:t>
      </w:r>
      <w:commentRangeEnd w:id="69"/>
      <w:r w:rsidR="0011385F">
        <w:rPr>
          <w:rStyle w:val="Kommentaariviide"/>
        </w:rPr>
        <w:commentReference w:id="69"/>
      </w:r>
      <w:r w:rsidR="003D480C" w:rsidRPr="003D480C">
        <w:rPr>
          <w:rFonts w:ascii="Times New Roman" w:hAnsi="Times New Roman" w:cs="Times New Roman"/>
        </w:rPr>
        <w:t xml:space="preserve"> sisalduvad andmed on juurdepääsupiiranguga. Andmekogule on juurdepääs andmekogu vastutaval töötlejal.</w:t>
      </w:r>
    </w:p>
    <w:p w14:paraId="580C5559" w14:textId="22815653" w:rsidR="003D480C" w:rsidRPr="003D480C" w:rsidRDefault="003D480C" w:rsidP="00E80FE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(8) </w:t>
      </w:r>
      <w:r w:rsidRPr="0011385F">
        <w:rPr>
          <w:rFonts w:ascii="Times New Roman" w:hAnsi="Times New Roman" w:cs="Times New Roman"/>
          <w:szCs w:val="24"/>
          <w:highlight w:val="yellow"/>
          <w:rPrChange w:id="70" w:author="Iivika Sale" w:date="2023-10-12T20:09:00Z">
            <w:rPr>
              <w:rFonts w:ascii="Times New Roman" w:hAnsi="Times New Roman" w:cs="Times New Roman"/>
              <w:szCs w:val="24"/>
            </w:rPr>
          </w:rPrChange>
        </w:rPr>
        <w:t>Andmekogu</w:t>
      </w:r>
      <w:r w:rsidRPr="0021731C">
        <w:rPr>
          <w:rFonts w:ascii="Times New Roman" w:hAnsi="Times New Roman" w:cs="Times New Roman"/>
          <w:szCs w:val="24"/>
        </w:rPr>
        <w:t xml:space="preserve"> põhimääruses sätestatakse</w:t>
      </w:r>
      <w:r>
        <w:rPr>
          <w:rFonts w:ascii="Times New Roman" w:hAnsi="Times New Roman" w:cs="Times New Roman"/>
          <w:szCs w:val="24"/>
        </w:rPr>
        <w:t xml:space="preserve"> </w:t>
      </w:r>
      <w:r w:rsidRPr="00AF0E60">
        <w:rPr>
          <w:rFonts w:ascii="Times New Roman" w:hAnsi="Times New Roman" w:cs="Times New Roman"/>
        </w:rPr>
        <w:t xml:space="preserve">kogutavate andmete koosseis </w:t>
      </w:r>
      <w:r>
        <w:rPr>
          <w:rFonts w:ascii="Times New Roman" w:hAnsi="Times New Roman" w:cs="Times New Roman"/>
        </w:rPr>
        <w:t>ja andmekogusse kandmise kord,</w:t>
      </w:r>
      <w:r w:rsidRPr="00AF0E60">
        <w:rPr>
          <w:rFonts w:ascii="Times New Roman" w:hAnsi="Times New Roman" w:cs="Times New Roman"/>
        </w:rPr>
        <w:t xml:space="preserve"> andmetele juurdepääsu ja andmete väljastamise kord</w:t>
      </w:r>
      <w:r>
        <w:rPr>
          <w:rFonts w:ascii="Times New Roman" w:hAnsi="Times New Roman" w:cs="Times New Roman"/>
        </w:rPr>
        <w:t>,</w:t>
      </w:r>
      <w:r w:rsidRPr="00AF0E60">
        <w:rPr>
          <w:rFonts w:ascii="Times New Roman" w:hAnsi="Times New Roman" w:cs="Times New Roman"/>
        </w:rPr>
        <w:t xml:space="preserve"> andmete säilitamise tähtaeg</w:t>
      </w:r>
      <w:r>
        <w:rPr>
          <w:rFonts w:ascii="Times New Roman" w:hAnsi="Times New Roman" w:cs="Times New Roman"/>
        </w:rPr>
        <w:t xml:space="preserve"> ning</w:t>
      </w:r>
      <w:r w:rsidRPr="00AF0E60">
        <w:rPr>
          <w:rFonts w:ascii="Times New Roman" w:hAnsi="Times New Roman" w:cs="Times New Roman"/>
        </w:rPr>
        <w:t xml:space="preserve"> muud korraldusküsimused.</w:t>
      </w:r>
      <w:r>
        <w:rPr>
          <w:rFonts w:ascii="Times New Roman" w:hAnsi="Times New Roman" w:cs="Times New Roman"/>
        </w:rPr>
        <w:t>“.</w:t>
      </w:r>
    </w:p>
    <w:p w14:paraId="6BD07D7C" w14:textId="77777777" w:rsidR="006E3C74" w:rsidRDefault="006E3C74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3AA701A4" w14:textId="27F30715" w:rsidR="00884C89" w:rsidRPr="0021731C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§ </w:t>
      </w:r>
      <w:r w:rsidR="00246045">
        <w:rPr>
          <w:rFonts w:ascii="Times New Roman" w:hAnsi="Times New Roman" w:cs="Times New Roman"/>
          <w:b/>
          <w:szCs w:val="24"/>
        </w:rPr>
        <w:t>4</w:t>
      </w:r>
      <w:r w:rsidRPr="0021731C">
        <w:rPr>
          <w:rFonts w:ascii="Times New Roman" w:hAnsi="Times New Roman" w:cs="Times New Roman"/>
          <w:b/>
          <w:szCs w:val="24"/>
        </w:rPr>
        <w:t>. Riigi Teataja seaduse muutmine</w:t>
      </w:r>
    </w:p>
    <w:p w14:paraId="33F6B237" w14:textId="77777777" w:rsidR="006E3C74" w:rsidRDefault="006E3C74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1A1FC651" w14:textId="77777777" w:rsidR="00884C89" w:rsidRPr="0021731C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Riigi Teataja seaduses tehakse järgmised muudatused:</w:t>
      </w:r>
    </w:p>
    <w:p w14:paraId="5007DF33" w14:textId="77777777" w:rsidR="006E3C74" w:rsidRDefault="006E3C74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90A9632" w14:textId="77777777" w:rsidR="00884C89" w:rsidRPr="0021731C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1) </w:t>
      </w:r>
      <w:r w:rsidR="008D0216">
        <w:rPr>
          <w:rFonts w:ascii="Times New Roman" w:hAnsi="Times New Roman" w:cs="Times New Roman"/>
          <w:szCs w:val="24"/>
        </w:rPr>
        <w:t>paragrahvi 2 lõiget</w:t>
      </w:r>
      <w:r w:rsidRPr="0021731C">
        <w:rPr>
          <w:rFonts w:ascii="Times New Roman" w:hAnsi="Times New Roman" w:cs="Times New Roman"/>
          <w:szCs w:val="24"/>
        </w:rPr>
        <w:t xml:space="preserve"> 3 täiendatakse p</w:t>
      </w:r>
      <w:r w:rsidR="008D0216">
        <w:rPr>
          <w:rFonts w:ascii="Times New Roman" w:hAnsi="Times New Roman" w:cs="Times New Roman"/>
          <w:szCs w:val="24"/>
        </w:rPr>
        <w:t>unktiga</w:t>
      </w:r>
      <w:r w:rsidRPr="0021731C">
        <w:rPr>
          <w:rFonts w:ascii="Times New Roman" w:hAnsi="Times New Roman" w:cs="Times New Roman"/>
          <w:szCs w:val="24"/>
        </w:rPr>
        <w:t xml:space="preserve"> 2</w:t>
      </w:r>
      <w:r w:rsidRPr="0021731C">
        <w:rPr>
          <w:rFonts w:ascii="Times New Roman" w:hAnsi="Times New Roman" w:cs="Times New Roman"/>
          <w:szCs w:val="24"/>
          <w:vertAlign w:val="superscript"/>
        </w:rPr>
        <w:t>1</w:t>
      </w:r>
      <w:r w:rsidRPr="0021731C">
        <w:rPr>
          <w:rFonts w:ascii="Times New Roman" w:hAnsi="Times New Roman" w:cs="Times New Roman"/>
          <w:szCs w:val="24"/>
        </w:rPr>
        <w:t xml:space="preserve"> järgmises sõnastuses:</w:t>
      </w:r>
    </w:p>
    <w:p w14:paraId="0630E0DF" w14:textId="77777777" w:rsidR="00884C89" w:rsidRPr="0021731C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„2</w:t>
      </w:r>
      <w:r w:rsidRPr="0021731C">
        <w:rPr>
          <w:rFonts w:ascii="Times New Roman" w:hAnsi="Times New Roman" w:cs="Times New Roman"/>
          <w:szCs w:val="24"/>
          <w:vertAlign w:val="superscript"/>
        </w:rPr>
        <w:t>1</w:t>
      </w:r>
      <w:r w:rsidRPr="0021731C">
        <w:rPr>
          <w:rFonts w:ascii="Times New Roman" w:hAnsi="Times New Roman" w:cs="Times New Roman"/>
          <w:szCs w:val="24"/>
        </w:rPr>
        <w:t xml:space="preserve">)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konsolideeritud tekst, mis sisaldab kõiki seni jõustunud muudatusi, koos muudatuste viimase jõustumiskuupäevaga;“;</w:t>
      </w:r>
    </w:p>
    <w:p w14:paraId="1C2F8349" w14:textId="77777777" w:rsidR="006E3C74" w:rsidRDefault="006E3C74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65CC4ACE" w14:textId="77777777" w:rsidR="00884C89" w:rsidRPr="0021731C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2) </w:t>
      </w:r>
      <w:r w:rsidR="008D0216">
        <w:rPr>
          <w:rFonts w:ascii="Times New Roman" w:hAnsi="Times New Roman" w:cs="Times New Roman"/>
          <w:szCs w:val="24"/>
        </w:rPr>
        <w:t>paragrahvi 2 lõiget</w:t>
      </w:r>
      <w:r w:rsidRPr="0021731C">
        <w:rPr>
          <w:rFonts w:ascii="Times New Roman" w:hAnsi="Times New Roman" w:cs="Times New Roman"/>
          <w:szCs w:val="24"/>
        </w:rPr>
        <w:t xml:space="preserve"> 3 täiendatakse p</w:t>
      </w:r>
      <w:r w:rsidR="008D0216">
        <w:rPr>
          <w:rFonts w:ascii="Times New Roman" w:hAnsi="Times New Roman" w:cs="Times New Roman"/>
          <w:szCs w:val="24"/>
        </w:rPr>
        <w:t>unktiga</w:t>
      </w:r>
      <w:r w:rsidRPr="0021731C">
        <w:rPr>
          <w:rFonts w:ascii="Times New Roman" w:hAnsi="Times New Roman" w:cs="Times New Roman"/>
          <w:szCs w:val="24"/>
        </w:rPr>
        <w:t xml:space="preserve"> 4</w:t>
      </w:r>
      <w:r w:rsidRPr="0021731C">
        <w:rPr>
          <w:rFonts w:ascii="Times New Roman" w:hAnsi="Times New Roman" w:cs="Times New Roman"/>
          <w:szCs w:val="24"/>
          <w:vertAlign w:val="superscript"/>
        </w:rPr>
        <w:t>1</w:t>
      </w:r>
      <w:r w:rsidRPr="0021731C">
        <w:rPr>
          <w:rFonts w:ascii="Times New Roman" w:hAnsi="Times New Roman" w:cs="Times New Roman"/>
          <w:szCs w:val="24"/>
        </w:rPr>
        <w:t xml:space="preserve"> järgmises sõnastuses:</w:t>
      </w:r>
    </w:p>
    <w:p w14:paraId="695E9F05" w14:textId="77777777" w:rsidR="00884C89" w:rsidRPr="0021731C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„4</w:t>
      </w:r>
      <w:r w:rsidRPr="0021731C">
        <w:rPr>
          <w:rFonts w:ascii="Times New Roman" w:hAnsi="Times New Roman" w:cs="Times New Roman"/>
          <w:szCs w:val="24"/>
          <w:vertAlign w:val="superscript"/>
        </w:rPr>
        <w:t>1</w:t>
      </w:r>
      <w:r w:rsidRPr="0021731C">
        <w:rPr>
          <w:rFonts w:ascii="Times New Roman" w:hAnsi="Times New Roman" w:cs="Times New Roman"/>
          <w:szCs w:val="24"/>
        </w:rPr>
        <w:t xml:space="preserve">)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välislepinguga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seonduv ministri määrus;“.</w:t>
      </w:r>
    </w:p>
    <w:p w14:paraId="2F26DC21" w14:textId="66E20421" w:rsidR="003B5134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21731C">
        <w:rPr>
          <w:rFonts w:ascii="Times New Roman" w:hAnsi="Times New Roman" w:cs="Times New Roman"/>
          <w:szCs w:val="24"/>
        </w:rPr>
        <w:br/>
      </w:r>
      <w:r w:rsidR="003B5134">
        <w:rPr>
          <w:rFonts w:ascii="Times New Roman" w:hAnsi="Times New Roman" w:cs="Times New Roman"/>
          <w:b/>
          <w:szCs w:val="24"/>
        </w:rPr>
        <w:t xml:space="preserve">§ </w:t>
      </w:r>
      <w:r w:rsidR="00246045">
        <w:rPr>
          <w:rFonts w:ascii="Times New Roman" w:hAnsi="Times New Roman" w:cs="Times New Roman"/>
          <w:b/>
          <w:szCs w:val="24"/>
        </w:rPr>
        <w:t>5</w:t>
      </w:r>
      <w:r w:rsidR="003B5134">
        <w:rPr>
          <w:rFonts w:ascii="Times New Roman" w:hAnsi="Times New Roman" w:cs="Times New Roman"/>
          <w:b/>
          <w:szCs w:val="24"/>
        </w:rPr>
        <w:t>. Strateegilise kauba seaduse muutmine</w:t>
      </w:r>
    </w:p>
    <w:p w14:paraId="584AB064" w14:textId="7A5D9D63" w:rsidR="003B5134" w:rsidRDefault="003B5134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746BD2BA" w14:textId="229D97D1" w:rsidR="003B5134" w:rsidRPr="003B5134" w:rsidRDefault="003B5134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bookmarkStart w:id="71" w:name="_Hlk148092554"/>
      <w:r w:rsidRPr="003B5134">
        <w:rPr>
          <w:rFonts w:ascii="Times New Roman" w:hAnsi="Times New Roman" w:cs="Times New Roman"/>
          <w:szCs w:val="24"/>
        </w:rPr>
        <w:t xml:space="preserve">Strateegilise kauba seaduse </w:t>
      </w:r>
      <w:bookmarkEnd w:id="71"/>
      <w:ins w:id="72" w:author="Iivika Sale" w:date="2023-10-12T20:19:00Z">
        <w:r w:rsidR="004D2DA3" w:rsidRPr="004D2DA3">
          <w:rPr>
            <w:rFonts w:ascii="Times New Roman" w:hAnsi="Times New Roman" w:cs="Times New Roman"/>
            <w:szCs w:val="24"/>
          </w:rPr>
          <w:t>§</w:t>
        </w:r>
      </w:ins>
      <w:del w:id="73" w:author="Iivika Sale" w:date="2023-10-12T20:19:00Z">
        <w:r w:rsidRPr="003B5134" w:rsidDel="004D2DA3">
          <w:rPr>
            <w:rFonts w:ascii="Times New Roman" w:hAnsi="Times New Roman" w:cs="Times New Roman"/>
            <w:szCs w:val="24"/>
          </w:rPr>
          <w:delText>paragrahvi</w:delText>
        </w:r>
      </w:del>
      <w:r w:rsidRPr="003B5134">
        <w:rPr>
          <w:rFonts w:ascii="Times New Roman" w:hAnsi="Times New Roman" w:cs="Times New Roman"/>
          <w:szCs w:val="24"/>
        </w:rPr>
        <w:t xml:space="preserve"> 73 </w:t>
      </w:r>
      <w:commentRangeStart w:id="74"/>
      <w:r w:rsidRPr="003B5134">
        <w:rPr>
          <w:rFonts w:ascii="Times New Roman" w:hAnsi="Times New Roman" w:cs="Times New Roman"/>
          <w:szCs w:val="24"/>
        </w:rPr>
        <w:t xml:space="preserve">lõige 2 muudetakse </w:t>
      </w:r>
      <w:commentRangeEnd w:id="74"/>
      <w:r w:rsidR="004D2DA3">
        <w:rPr>
          <w:rStyle w:val="Kommentaariviide"/>
        </w:rPr>
        <w:commentReference w:id="74"/>
      </w:r>
      <w:r w:rsidRPr="003B5134">
        <w:rPr>
          <w:rFonts w:ascii="Times New Roman" w:hAnsi="Times New Roman" w:cs="Times New Roman"/>
          <w:szCs w:val="24"/>
        </w:rPr>
        <w:t>ja sõnastatakse järgmiselt:</w:t>
      </w:r>
    </w:p>
    <w:p w14:paraId="718C06B5" w14:textId="631E941A" w:rsidR="003B5134" w:rsidRPr="003B5134" w:rsidRDefault="003B5134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B5134">
        <w:rPr>
          <w:rFonts w:ascii="Times New Roman" w:hAnsi="Times New Roman" w:cs="Times New Roman"/>
          <w:szCs w:val="24"/>
        </w:rPr>
        <w:t xml:space="preserve">„(2) </w:t>
      </w:r>
      <w:bookmarkStart w:id="75" w:name="_Hlk148092703"/>
      <w:r w:rsidRPr="003B5134">
        <w:rPr>
          <w:rFonts w:ascii="Times New Roman" w:hAnsi="Times New Roman" w:cs="Times New Roman"/>
          <w:szCs w:val="24"/>
        </w:rPr>
        <w:t xml:space="preserve">Strateegilise kaubaga seotud toimingute andmekogu </w:t>
      </w:r>
      <w:bookmarkEnd w:id="75"/>
      <w:r w:rsidRPr="003B5134">
        <w:rPr>
          <w:rFonts w:ascii="Times New Roman" w:hAnsi="Times New Roman" w:cs="Times New Roman"/>
          <w:szCs w:val="24"/>
        </w:rPr>
        <w:t>asutab ja selle põhimääruse kehtestab valdkonna eest vastutav minister määr</w:t>
      </w:r>
      <w:r w:rsidR="00F91EF5">
        <w:rPr>
          <w:rFonts w:ascii="Times New Roman" w:hAnsi="Times New Roman" w:cs="Times New Roman"/>
          <w:szCs w:val="24"/>
        </w:rPr>
        <w:t xml:space="preserve">usega, </w:t>
      </w:r>
      <w:bookmarkStart w:id="76" w:name="_Hlk148092678"/>
      <w:r w:rsidR="00F91EF5">
        <w:rPr>
          <w:rFonts w:ascii="Times New Roman" w:hAnsi="Times New Roman" w:cs="Times New Roman"/>
          <w:szCs w:val="24"/>
        </w:rPr>
        <w:t>milles sätestatakse</w:t>
      </w:r>
      <w:r w:rsidRPr="003B5134">
        <w:rPr>
          <w:rFonts w:ascii="Times New Roman" w:hAnsi="Times New Roman" w:cs="Times New Roman"/>
          <w:szCs w:val="24"/>
        </w:rPr>
        <w:t xml:space="preserve"> andmekogu </w:t>
      </w:r>
      <w:r w:rsidR="009F4CF2">
        <w:rPr>
          <w:rFonts w:ascii="Times New Roman" w:hAnsi="Times New Roman" w:cs="Times New Roman"/>
          <w:szCs w:val="24"/>
        </w:rPr>
        <w:t>volitatud</w:t>
      </w:r>
      <w:r w:rsidR="00F91EF5">
        <w:rPr>
          <w:rFonts w:ascii="Times New Roman" w:hAnsi="Times New Roman" w:cs="Times New Roman"/>
          <w:szCs w:val="24"/>
        </w:rPr>
        <w:t xml:space="preserve"> töötlejad,</w:t>
      </w:r>
      <w:r w:rsidRPr="003B5134">
        <w:rPr>
          <w:rFonts w:ascii="Times New Roman" w:hAnsi="Times New Roman" w:cs="Times New Roman"/>
          <w:szCs w:val="24"/>
        </w:rPr>
        <w:t xml:space="preserve"> kogutavate andmete koossei</w:t>
      </w:r>
      <w:r w:rsidR="00F91EF5">
        <w:rPr>
          <w:rFonts w:ascii="Times New Roman" w:hAnsi="Times New Roman" w:cs="Times New Roman"/>
          <w:szCs w:val="24"/>
        </w:rPr>
        <w:t>s ja andmekogusse kandmise kord,</w:t>
      </w:r>
      <w:r w:rsidRPr="003B5134">
        <w:rPr>
          <w:rFonts w:ascii="Times New Roman" w:hAnsi="Times New Roman" w:cs="Times New Roman"/>
          <w:szCs w:val="24"/>
        </w:rPr>
        <w:t xml:space="preserve"> andmetele juurdepääsu ja andm</w:t>
      </w:r>
      <w:r w:rsidR="00F91EF5">
        <w:rPr>
          <w:rFonts w:ascii="Times New Roman" w:hAnsi="Times New Roman" w:cs="Times New Roman"/>
          <w:szCs w:val="24"/>
        </w:rPr>
        <w:t xml:space="preserve">ete väljastamise kord, andmete säilitamise tähtaeg </w:t>
      </w:r>
      <w:r w:rsidR="00D33CA1">
        <w:rPr>
          <w:rFonts w:ascii="Times New Roman" w:hAnsi="Times New Roman" w:cs="Times New Roman"/>
          <w:szCs w:val="24"/>
        </w:rPr>
        <w:t>ning</w:t>
      </w:r>
      <w:r w:rsidRPr="003B5134">
        <w:rPr>
          <w:rFonts w:ascii="Times New Roman" w:hAnsi="Times New Roman" w:cs="Times New Roman"/>
          <w:szCs w:val="24"/>
        </w:rPr>
        <w:t xml:space="preserve"> muud korraldusküsimused</w:t>
      </w:r>
      <w:bookmarkEnd w:id="76"/>
      <w:r w:rsidRPr="003B5134">
        <w:rPr>
          <w:rFonts w:ascii="Times New Roman" w:hAnsi="Times New Roman" w:cs="Times New Roman"/>
          <w:szCs w:val="24"/>
        </w:rPr>
        <w:t>.“.</w:t>
      </w:r>
    </w:p>
    <w:p w14:paraId="5DECFFE7" w14:textId="77777777" w:rsidR="003B5134" w:rsidRDefault="003B5134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3CE47C81" w14:textId="51373623" w:rsidR="00E206EA" w:rsidRPr="0021731C" w:rsidRDefault="003B5134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§ </w:t>
      </w:r>
      <w:r w:rsidR="00246045">
        <w:rPr>
          <w:rFonts w:ascii="Times New Roman" w:hAnsi="Times New Roman" w:cs="Times New Roman"/>
          <w:b/>
          <w:szCs w:val="24"/>
        </w:rPr>
        <w:t>6</w:t>
      </w:r>
      <w:r w:rsidR="00E206EA" w:rsidRPr="0021731C">
        <w:rPr>
          <w:rFonts w:ascii="Times New Roman" w:hAnsi="Times New Roman" w:cs="Times New Roman"/>
          <w:b/>
          <w:szCs w:val="24"/>
        </w:rPr>
        <w:t>. Vabariigi Valitsuse seaduse muutmine</w:t>
      </w:r>
    </w:p>
    <w:p w14:paraId="24893E60" w14:textId="77777777" w:rsidR="00E206EA" w:rsidRDefault="00E206EA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402AB6BA" w14:textId="40799B55" w:rsidR="00E206EA" w:rsidRPr="0021731C" w:rsidRDefault="00E206EA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Vabariigi Valitsuse seaduse</w:t>
      </w:r>
      <w:r>
        <w:rPr>
          <w:rFonts w:ascii="Times New Roman" w:hAnsi="Times New Roman" w:cs="Times New Roman"/>
          <w:szCs w:val="24"/>
        </w:rPr>
        <w:t xml:space="preserve"> </w:t>
      </w:r>
      <w:ins w:id="77" w:author="Iivika Sale" w:date="2023-10-12T20:23:00Z">
        <w:r w:rsidR="004D2DA3" w:rsidRPr="004D2DA3">
          <w:rPr>
            <w:rFonts w:ascii="Times New Roman" w:hAnsi="Times New Roman" w:cs="Times New Roman"/>
            <w:szCs w:val="24"/>
          </w:rPr>
          <w:t>§</w:t>
        </w:r>
      </w:ins>
      <w:del w:id="78" w:author="Iivika Sale" w:date="2023-10-12T20:23:00Z">
        <w:r w:rsidDel="004D2DA3">
          <w:rPr>
            <w:rFonts w:ascii="Times New Roman" w:hAnsi="Times New Roman" w:cs="Times New Roman"/>
            <w:szCs w:val="24"/>
          </w:rPr>
          <w:delText>paragrahvi</w:delText>
        </w:r>
      </w:del>
      <w:r>
        <w:rPr>
          <w:rFonts w:ascii="Times New Roman" w:hAnsi="Times New Roman" w:cs="Times New Roman"/>
          <w:szCs w:val="24"/>
        </w:rPr>
        <w:t xml:space="preserve"> 46 lõige</w:t>
      </w:r>
      <w:r w:rsidRPr="0021731C">
        <w:rPr>
          <w:rFonts w:ascii="Times New Roman" w:hAnsi="Times New Roman" w:cs="Times New Roman"/>
          <w:szCs w:val="24"/>
        </w:rPr>
        <w:t xml:space="preserve"> 4</w:t>
      </w:r>
      <w:r w:rsidRPr="0021731C">
        <w:rPr>
          <w:rFonts w:ascii="Times New Roman" w:hAnsi="Times New Roman" w:cs="Times New Roman"/>
          <w:szCs w:val="24"/>
          <w:vertAlign w:val="superscript"/>
        </w:rPr>
        <w:t>1</w:t>
      </w:r>
      <w:r w:rsidRPr="0021731C">
        <w:rPr>
          <w:rFonts w:ascii="Times New Roman" w:hAnsi="Times New Roman" w:cs="Times New Roman"/>
          <w:szCs w:val="24"/>
        </w:rPr>
        <w:t xml:space="preserve"> muudetakse ja sõnastatakse järgmiselt:</w:t>
      </w:r>
    </w:p>
    <w:p w14:paraId="41B0CCD8" w14:textId="0E595D15" w:rsidR="00E206EA" w:rsidRPr="0021731C" w:rsidRDefault="00E206EA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„(4</w:t>
      </w:r>
      <w:r w:rsidRPr="0021731C">
        <w:rPr>
          <w:rFonts w:ascii="Times New Roman" w:hAnsi="Times New Roman" w:cs="Times New Roman"/>
          <w:szCs w:val="24"/>
          <w:vertAlign w:val="superscript"/>
        </w:rPr>
        <w:t>1</w:t>
      </w:r>
      <w:r w:rsidRPr="0021731C">
        <w:rPr>
          <w:rFonts w:ascii="Times New Roman" w:hAnsi="Times New Roman" w:cs="Times New Roman"/>
          <w:szCs w:val="24"/>
        </w:rPr>
        <w:t>) Välisministeeriumi struktuuri kuuluvad Eesti Vabariigi diplomaatilised esindused ja konsulaarasutused.“.</w:t>
      </w:r>
    </w:p>
    <w:p w14:paraId="15549B24" w14:textId="7FF86D92" w:rsidR="00EF37C0" w:rsidRDefault="00EF37C0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78906868" w14:textId="77DAF811" w:rsidR="00EF37C0" w:rsidRPr="00EF37C0" w:rsidRDefault="00EF37C0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EF37C0">
        <w:rPr>
          <w:rFonts w:ascii="Times New Roman" w:hAnsi="Times New Roman" w:cs="Times New Roman"/>
          <w:b/>
          <w:szCs w:val="24"/>
        </w:rPr>
        <w:t>§ 7. Seaduse jõustumine</w:t>
      </w:r>
    </w:p>
    <w:p w14:paraId="266BA7AD" w14:textId="7287994F" w:rsidR="00EF37C0" w:rsidRDefault="00EF37C0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6E076904" w14:textId="17342016" w:rsidR="00884C89" w:rsidRPr="0021731C" w:rsidRDefault="004D2DA3" w:rsidP="000E2E3A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ins w:id="79" w:author="Iivika Sale" w:date="2023-10-12T20:22:00Z">
        <w:r>
          <w:rPr>
            <w:rFonts w:ascii="Times New Roman" w:hAnsi="Times New Roman" w:cs="Times New Roman"/>
            <w:szCs w:val="24"/>
          </w:rPr>
          <w:t>Käesolev s</w:t>
        </w:r>
      </w:ins>
      <w:del w:id="80" w:author="Iivika Sale" w:date="2023-10-12T20:22:00Z">
        <w:r w:rsidR="00131F7A" w:rsidDel="004D2DA3">
          <w:rPr>
            <w:rFonts w:ascii="Times New Roman" w:hAnsi="Times New Roman" w:cs="Times New Roman"/>
            <w:szCs w:val="24"/>
          </w:rPr>
          <w:delText>S</w:delText>
        </w:r>
      </w:del>
      <w:r w:rsidR="00131F7A">
        <w:rPr>
          <w:rFonts w:ascii="Times New Roman" w:hAnsi="Times New Roman" w:cs="Times New Roman"/>
          <w:szCs w:val="24"/>
        </w:rPr>
        <w:t>eadus jõustub 2024. aasta 1. septembril.</w:t>
      </w:r>
    </w:p>
    <w:sectPr w:rsidR="00884C89" w:rsidRPr="0021731C">
      <w:footerReference w:type="default" r:id="rId14"/>
      <w:pgSz w:w="12240" w:h="15840"/>
      <w:pgMar w:top="1134" w:right="1134" w:bottom="1134" w:left="1701" w:header="709" w:footer="709" w:gutter="0"/>
      <w:cols w:space="708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ivika Sale" w:date="2023-10-13T11:20:00Z" w:initials="IS">
    <w:p w14:paraId="065C4D16" w14:textId="77777777" w:rsidR="007E0ED0" w:rsidRDefault="007E0ED0" w:rsidP="007D234F">
      <w:pPr>
        <w:pStyle w:val="Kommentaaritekst"/>
      </w:pPr>
      <w:r>
        <w:rPr>
          <w:rStyle w:val="Kommentaariviide"/>
        </w:rPr>
        <w:annotationRef/>
      </w:r>
      <w:r>
        <w:t>Lisada eelnõule leheküljenumbrid.</w:t>
      </w:r>
    </w:p>
  </w:comment>
  <w:comment w:id="1" w:author="Iivika Sale" w:date="2023-10-12T16:48:00Z" w:initials="IS">
    <w:p w14:paraId="3C320B80" w14:textId="7DFB3409" w:rsidR="009D5D37" w:rsidRDefault="009D5D37" w:rsidP="000C21C3">
      <w:pPr>
        <w:pStyle w:val="Kommentaaritekst"/>
      </w:pPr>
      <w:r>
        <w:rPr>
          <w:rStyle w:val="Kommentaariviide"/>
        </w:rPr>
        <w:annotationRef/>
      </w:r>
      <w:r>
        <w:rPr>
          <w:color w:val="202020"/>
          <w:highlight w:val="white"/>
        </w:rPr>
        <w:t xml:space="preserve">HÕNTE </w:t>
      </w:r>
      <w:r>
        <w:t xml:space="preserve">§ 21 lg 2 - </w:t>
      </w:r>
      <w:r>
        <w:rPr>
          <w:color w:val="202020"/>
          <w:highlight w:val="white"/>
        </w:rPr>
        <w:t>Seaduseelnõu pealkiri lõpeb nimetavas käändes sõnaga „seadus”. </w:t>
      </w:r>
      <w:r>
        <w:t xml:space="preserve"> </w:t>
      </w:r>
    </w:p>
  </w:comment>
  <w:comment w:id="3" w:author="Iivika Sale" w:date="2023-10-12T13:06:00Z" w:initials="IS">
    <w:p w14:paraId="16203A16" w14:textId="10960543" w:rsidR="00AD32EC" w:rsidRDefault="00AD32EC" w:rsidP="004E25D7">
      <w:pPr>
        <w:pStyle w:val="Kommentaaritekst"/>
      </w:pPr>
      <w:r>
        <w:rPr>
          <w:rStyle w:val="Kommentaariviide"/>
        </w:rPr>
        <w:annotationRef/>
      </w:r>
      <w:r>
        <w:rPr>
          <w:color w:val="202020"/>
          <w:highlight w:val="white"/>
        </w:rPr>
        <w:t xml:space="preserve">HÕNTE </w:t>
      </w:r>
      <w:r>
        <w:t xml:space="preserve">§ </w:t>
      </w:r>
      <w:r>
        <w:rPr>
          <w:color w:val="202020"/>
          <w:highlight w:val="white"/>
        </w:rPr>
        <w:t>34 lg 1 teine lause: Ühel ajal jõustuvad järjestikused muudetavad sätted esitatakse muudatuste loetelu ühes punktis, kasutades näiteks vormelit „paragrahvi 12 punktid 21 ja 22 muudetakse ning sõnastatakse järgmiselt:”.</w:t>
      </w:r>
      <w:r>
        <w:t xml:space="preserve"> </w:t>
      </w:r>
    </w:p>
  </w:comment>
  <w:comment w:id="14" w:author="Iivika Sale" w:date="2023-10-12T13:07:00Z" w:initials="IS">
    <w:p w14:paraId="60C90B20" w14:textId="28C3CD68" w:rsidR="00AD32EC" w:rsidRDefault="00AD32EC" w:rsidP="00A3529B">
      <w:pPr>
        <w:pStyle w:val="Kommentaaritekst"/>
      </w:pPr>
      <w:r>
        <w:rPr>
          <w:rStyle w:val="Kommentaariviide"/>
        </w:rPr>
        <w:annotationRef/>
      </w:r>
      <w:r>
        <w:t>Numeratsioon</w:t>
      </w:r>
    </w:p>
  </w:comment>
  <w:comment w:id="15" w:author="Iivika Sale" w:date="2023-10-12T16:51:00Z" w:initials="IS">
    <w:p w14:paraId="1775861E" w14:textId="77777777" w:rsidR="009D5D37" w:rsidRDefault="009D5D37" w:rsidP="004333C6">
      <w:pPr>
        <w:pStyle w:val="Kommentaaritekst"/>
      </w:pPr>
      <w:r>
        <w:rPr>
          <w:rStyle w:val="Kommentaariviide"/>
        </w:rPr>
        <w:annotationRef/>
      </w:r>
      <w:r>
        <w:rPr>
          <w:color w:val="202020"/>
        </w:rPr>
        <w:t>Läbivalt</w:t>
      </w:r>
      <w:r>
        <w:rPr>
          <w:color w:val="202020"/>
          <w:highlight w:val="white"/>
        </w:rPr>
        <w:t xml:space="preserve"> </w:t>
      </w:r>
      <w:r>
        <w:t xml:space="preserve">§-de </w:t>
      </w:r>
      <w:r>
        <w:rPr>
          <w:color w:val="202020"/>
        </w:rPr>
        <w:t>11.1-11.7 kohta: Teksti peab algama andmekogu täisnimega, sest pealkirjal on vaid informatiivne tähendus, kuid tekstil õiguslik tähendus, seega peab tekst olema täielik.</w:t>
      </w:r>
    </w:p>
  </w:comment>
  <w:comment w:id="20" w:author="Iivika Sale" w:date="2023-10-12T16:42:00Z" w:initials="IS">
    <w:p w14:paraId="56153494" w14:textId="01ECC362" w:rsidR="009D5D37" w:rsidRDefault="009D5D37" w:rsidP="00B3479F">
      <w:pPr>
        <w:pStyle w:val="Kommentaaritekst"/>
      </w:pPr>
      <w:r>
        <w:rPr>
          <w:rStyle w:val="Kommentaariviide"/>
        </w:rPr>
        <w:annotationRef/>
      </w:r>
      <w:r>
        <w:t>Millistes õigusaktides? Palume viidata.</w:t>
      </w:r>
    </w:p>
  </w:comment>
  <w:comment w:id="28" w:author="Iivika Sale" w:date="2023-10-12T16:52:00Z" w:initials="IS">
    <w:p w14:paraId="0C251D10" w14:textId="77777777" w:rsidR="00E04879" w:rsidRDefault="00E04879" w:rsidP="00DA6E03">
      <w:pPr>
        <w:pStyle w:val="Kommentaaritekst"/>
      </w:pPr>
      <w:r>
        <w:rPr>
          <w:rStyle w:val="Kommentaariviide"/>
        </w:rPr>
        <w:annotationRef/>
      </w:r>
      <w:r>
        <w:t>Selline esitusviis ei ole seaduses lubatud. Asendada sidesõnaga.</w:t>
      </w:r>
    </w:p>
  </w:comment>
  <w:comment w:id="34" w:author="Iivika Sale" w:date="2023-10-12T18:36:00Z" w:initials="IS">
    <w:p w14:paraId="79E52E6B" w14:textId="77777777" w:rsidR="00055A6A" w:rsidRDefault="00055A6A" w:rsidP="00813E3C">
      <w:pPr>
        <w:pStyle w:val="Kommentaaritekst"/>
      </w:pPr>
      <w:r>
        <w:rPr>
          <w:rStyle w:val="Kommentaariviide"/>
        </w:rPr>
        <w:annotationRef/>
      </w:r>
      <w:r>
        <w:t>Sissejuhatavas lauseosas on juba "kui"</w:t>
      </w:r>
    </w:p>
  </w:comment>
  <w:comment w:id="42" w:author="Iivika Sale" w:date="2023-10-12T18:56:00Z" w:initials="IS">
    <w:p w14:paraId="7FBC7E9E" w14:textId="77777777" w:rsidR="00970B46" w:rsidRDefault="00970B46" w:rsidP="0029513D">
      <w:pPr>
        <w:pStyle w:val="Kommentaaritekst"/>
      </w:pPr>
      <w:r>
        <w:rPr>
          <w:rStyle w:val="Kommentaariviide"/>
        </w:rPr>
        <w:annotationRef/>
      </w:r>
      <w:r>
        <w:t>„jäetakse välja” kasutatakse siis, kui kehtivast tekstist tuleb välja jätta sõna või arv või muu tekstiosa (Normitehnika käsiraamatu § 34 kommentaar 6). Praegusel juhul soovitakse välja jätta osa sõnast, mistõttu selline muutmisvormel ei ole korrektne.  Sõna "Välisministeerium" tuleb asendada sõnaga "Ministeerium".</w:t>
      </w:r>
    </w:p>
  </w:comment>
  <w:comment w:id="43" w:author="Iivika Sale" w:date="2023-10-12T19:01:00Z" w:initials="IS">
    <w:p w14:paraId="5DACA9B1" w14:textId="77777777" w:rsidR="00970B46" w:rsidRDefault="00970B46" w:rsidP="00121455">
      <w:pPr>
        <w:pStyle w:val="Kommentaaritekst"/>
      </w:pPr>
      <w:r>
        <w:rPr>
          <w:rStyle w:val="Kommentaariviide"/>
        </w:rPr>
        <w:annotationRef/>
      </w:r>
      <w:r>
        <w:t>"õigusakt" ei ole piisavalt selge ega täpne. Seletuskirjas nimetatud "välislepingu sõlmimist käsitlev õigusakt" on täpsem.</w:t>
      </w:r>
    </w:p>
  </w:comment>
  <w:comment w:id="53" w:author="Iivika Sale" w:date="2023-10-12T19:45:00Z" w:initials="IS">
    <w:p w14:paraId="15643035" w14:textId="77777777" w:rsidR="00CC459C" w:rsidRDefault="00CC459C" w:rsidP="00F64D3E">
      <w:pPr>
        <w:pStyle w:val="Kommentaaritekst"/>
      </w:pPr>
      <w:r>
        <w:rPr>
          <w:rStyle w:val="Kommentaariviide"/>
        </w:rPr>
        <w:annotationRef/>
      </w:r>
      <w:r>
        <w:t xml:space="preserve">Seaduskeelde sobivam on konstateeriv sõnastus, st "...lõppemise teave </w:t>
      </w:r>
      <w:r>
        <w:rPr>
          <w:u w:val="single"/>
        </w:rPr>
        <w:t>registreeritakse</w:t>
      </w:r>
      <w:r>
        <w:t xml:space="preserve"> välislepingute andmekogus". </w:t>
      </w:r>
    </w:p>
  </w:comment>
  <w:comment w:id="57" w:author="Iivika Sale" w:date="2023-10-12T19:53:00Z" w:initials="IS">
    <w:p w14:paraId="724F3FBF" w14:textId="77777777" w:rsidR="00802096" w:rsidRDefault="00802096" w:rsidP="00041A98">
      <w:pPr>
        <w:pStyle w:val="Kommentaaritekst"/>
      </w:pPr>
      <w:r>
        <w:rPr>
          <w:rStyle w:val="Kommentaariviide"/>
        </w:rPr>
        <w:annotationRef/>
      </w:r>
      <w:r>
        <w:t>Ei ole arusaadav, mida täpsemalt teha soovitakse (millisest tekstiosast alates täiendada soovitakse). Et lõige liiga pikaks ja raskesti jälgitavaks ei muutuks, oleks mõistlik viitega käesoleva paragrahvi lõikele 3 täiendada paragrahvi 15.3 uue lõikega (3.1.).</w:t>
      </w:r>
    </w:p>
  </w:comment>
  <w:comment w:id="59" w:author="Iivika Sale" w:date="2023-10-12T19:56:00Z" w:initials="IS">
    <w:p w14:paraId="26D762EA" w14:textId="77777777" w:rsidR="00802096" w:rsidRDefault="00802096" w:rsidP="008C43D2">
      <w:pPr>
        <w:pStyle w:val="Kommentaaritekst"/>
      </w:pPr>
      <w:r>
        <w:rPr>
          <w:rStyle w:val="Kommentaariviide"/>
        </w:rPr>
        <w:annotationRef/>
      </w:r>
      <w:r>
        <w:t>Mõeldakse ikka "käesolevas paragrahvis nimetatud andmekogud"?</w:t>
      </w:r>
    </w:p>
  </w:comment>
  <w:comment w:id="65" w:author="Iivika Sale" w:date="2023-10-12T20:07:00Z" w:initials="IS">
    <w:p w14:paraId="2173F22B" w14:textId="77777777" w:rsidR="0011385F" w:rsidRDefault="0011385F">
      <w:pPr>
        <w:pStyle w:val="Kommentaaritekst"/>
      </w:pPr>
      <w:r>
        <w:rPr>
          <w:rStyle w:val="Kommentaariviide"/>
        </w:rPr>
        <w:annotationRef/>
      </w:r>
      <w:r>
        <w:rPr>
          <w:color w:val="202020"/>
        </w:rPr>
        <w:t xml:space="preserve">Sellisest sõnastusest ei selgu, kas tegemist on selle seaduse volitusnormiga või viitenormiga olemasoleva volitusnormi alusel kehtestatule. </w:t>
      </w:r>
    </w:p>
    <w:p w14:paraId="781E0D25" w14:textId="77777777" w:rsidR="0011385F" w:rsidRDefault="0011385F">
      <w:pPr>
        <w:pStyle w:val="Kommentaaritekst"/>
      </w:pPr>
    </w:p>
    <w:p w14:paraId="33EB471E" w14:textId="77777777" w:rsidR="0011385F" w:rsidRDefault="0011385F">
      <w:pPr>
        <w:pStyle w:val="Kommentaaritekst"/>
      </w:pPr>
      <w:r>
        <w:rPr>
          <w:color w:val="202020"/>
        </w:rPr>
        <w:t>Viitenormi korral lisada viide.</w:t>
      </w:r>
    </w:p>
    <w:p w14:paraId="64141B58" w14:textId="77777777" w:rsidR="0011385F" w:rsidRDefault="0011385F">
      <w:pPr>
        <w:pStyle w:val="Kommentaaritekst"/>
      </w:pPr>
    </w:p>
    <w:p w14:paraId="7269E9D0" w14:textId="77777777" w:rsidR="0011385F" w:rsidRDefault="0011385F">
      <w:pPr>
        <w:pStyle w:val="Kommentaaritekst"/>
      </w:pPr>
      <w:r>
        <w:rPr>
          <w:color w:val="202020"/>
        </w:rPr>
        <w:t>Volitusnormi kohaselt tuleb teha kaks eraldi lõiget õige rõhuasetusega:</w:t>
      </w:r>
    </w:p>
    <w:p w14:paraId="643BD183" w14:textId="77777777" w:rsidR="0011385F" w:rsidRDefault="0011385F">
      <w:pPr>
        <w:pStyle w:val="Kommentaaritekst"/>
      </w:pPr>
    </w:p>
    <w:p w14:paraId="65E17FA8" w14:textId="77777777" w:rsidR="0011385F" w:rsidRDefault="0011385F">
      <w:pPr>
        <w:pStyle w:val="Kommentaaritekst"/>
      </w:pPr>
      <w:r>
        <w:t>(6) Konsulaarülesandeid täidavad konsulaarasutus ja Eesti Vabariigi suursaatkond.</w:t>
      </w:r>
    </w:p>
    <w:p w14:paraId="45A5940E" w14:textId="77777777" w:rsidR="0011385F" w:rsidRDefault="0011385F" w:rsidP="007D1DD6">
      <w:pPr>
        <w:pStyle w:val="Kommentaaritekst"/>
      </w:pPr>
      <w:r>
        <w:t>(7)  …põhimääruse kehtestab valdkonna eest vastutav minister.</w:t>
      </w:r>
    </w:p>
  </w:comment>
  <w:comment w:id="69" w:author="Iivika Sale" w:date="2023-10-12T20:09:00Z" w:initials="IS">
    <w:p w14:paraId="2F05DCA9" w14:textId="77777777" w:rsidR="0011385F" w:rsidRDefault="0011385F" w:rsidP="00B76C19">
      <w:pPr>
        <w:pStyle w:val="Kommentaaritekst"/>
      </w:pPr>
      <w:r>
        <w:rPr>
          <w:rStyle w:val="Kommentaariviide"/>
        </w:rPr>
        <w:annotationRef/>
      </w:r>
      <w:r>
        <w:rPr>
          <w:color w:val="202020"/>
          <w:highlight w:val="white"/>
        </w:rPr>
        <w:t>See käib jätkuvalt "konsulaarametniku ametitoimingute andmekogu</w:t>
      </w:r>
      <w:r>
        <w:t>" kohta? Täpsustada.</w:t>
      </w:r>
    </w:p>
  </w:comment>
  <w:comment w:id="74" w:author="Iivika Sale" w:date="2023-10-12T20:22:00Z" w:initials="IS">
    <w:p w14:paraId="5C4DAD31" w14:textId="77777777" w:rsidR="004D2DA3" w:rsidRDefault="004D2DA3" w:rsidP="0085275D">
      <w:pPr>
        <w:pStyle w:val="Kommentaaritekst"/>
      </w:pPr>
      <w:r>
        <w:rPr>
          <w:rStyle w:val="Kommentaariviide"/>
        </w:rPr>
        <w:annotationRef/>
      </w:r>
      <w:r>
        <w:t>Lõike 2 muutmise asemel oleks mõistlik täiendata 73 lõikega 2.1. sõnastuses: "Käesoleva paragrahvi lõikes 2 nimetatud põhimääruses sätestatakse…"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65C4D16" w15:done="0"/>
  <w15:commentEx w15:paraId="3C320B80" w15:done="0"/>
  <w15:commentEx w15:paraId="16203A16" w15:done="0"/>
  <w15:commentEx w15:paraId="60C90B20" w15:done="0"/>
  <w15:commentEx w15:paraId="1775861E" w15:done="0"/>
  <w15:commentEx w15:paraId="56153494" w15:done="0"/>
  <w15:commentEx w15:paraId="0C251D10" w15:done="0"/>
  <w15:commentEx w15:paraId="79E52E6B" w15:done="0"/>
  <w15:commentEx w15:paraId="7FBC7E9E" w15:done="0"/>
  <w15:commentEx w15:paraId="5DACA9B1" w15:done="0"/>
  <w15:commentEx w15:paraId="15643035" w15:done="0"/>
  <w15:commentEx w15:paraId="724F3FBF" w15:done="0"/>
  <w15:commentEx w15:paraId="26D762EA" w15:done="0"/>
  <w15:commentEx w15:paraId="45A5940E" w15:done="0"/>
  <w15:commentEx w15:paraId="2F05DCA9" w15:done="0"/>
  <w15:commentEx w15:paraId="5C4DAD3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D3A685" w16cex:dateUtc="2023-10-13T08:20:00Z"/>
  <w16cex:commentExtensible w16cex:durableId="28D2A1C5" w16cex:dateUtc="2023-10-12T13:48:00Z"/>
  <w16cex:commentExtensible w16cex:durableId="28D26DC7" w16cex:dateUtc="2023-10-12T10:06:00Z"/>
  <w16cex:commentExtensible w16cex:durableId="28D26E02" w16cex:dateUtc="2023-10-12T10:07:00Z"/>
  <w16cex:commentExtensible w16cex:durableId="28D2A283" w16cex:dateUtc="2023-10-12T13:51:00Z"/>
  <w16cex:commentExtensible w16cex:durableId="28D2A074" w16cex:dateUtc="2023-10-12T13:42:00Z"/>
  <w16cex:commentExtensible w16cex:durableId="28D2A2CD" w16cex:dateUtc="2023-10-12T13:52:00Z"/>
  <w16cex:commentExtensible w16cex:durableId="28D2BB31" w16cex:dateUtc="2023-10-12T15:36:00Z"/>
  <w16cex:commentExtensible w16cex:durableId="28D2BFD8" w16cex:dateUtc="2023-10-12T15:56:00Z"/>
  <w16cex:commentExtensible w16cex:durableId="28D2C0EC" w16cex:dateUtc="2023-10-12T16:01:00Z"/>
  <w16cex:commentExtensible w16cex:durableId="28D2CB52" w16cex:dateUtc="2023-10-12T16:45:00Z"/>
  <w16cex:commentExtensible w16cex:durableId="28D2CD23" w16cex:dateUtc="2023-10-12T16:53:00Z"/>
  <w16cex:commentExtensible w16cex:durableId="28D2CDFA" w16cex:dateUtc="2023-10-12T16:56:00Z"/>
  <w16cex:commentExtensible w16cex:durableId="28D2D076" w16cex:dateUtc="2023-10-12T17:07:00Z"/>
  <w16cex:commentExtensible w16cex:durableId="28D2D0F8" w16cex:dateUtc="2023-10-12T17:09:00Z"/>
  <w16cex:commentExtensible w16cex:durableId="28D2D407" w16cex:dateUtc="2023-10-12T1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65C4D16" w16cid:durableId="28D3A685"/>
  <w16cid:commentId w16cid:paraId="3C320B80" w16cid:durableId="28D2A1C5"/>
  <w16cid:commentId w16cid:paraId="16203A16" w16cid:durableId="28D26DC7"/>
  <w16cid:commentId w16cid:paraId="60C90B20" w16cid:durableId="28D26E02"/>
  <w16cid:commentId w16cid:paraId="1775861E" w16cid:durableId="28D2A283"/>
  <w16cid:commentId w16cid:paraId="56153494" w16cid:durableId="28D2A074"/>
  <w16cid:commentId w16cid:paraId="0C251D10" w16cid:durableId="28D2A2CD"/>
  <w16cid:commentId w16cid:paraId="79E52E6B" w16cid:durableId="28D2BB31"/>
  <w16cid:commentId w16cid:paraId="7FBC7E9E" w16cid:durableId="28D2BFD8"/>
  <w16cid:commentId w16cid:paraId="5DACA9B1" w16cid:durableId="28D2C0EC"/>
  <w16cid:commentId w16cid:paraId="15643035" w16cid:durableId="28D2CB52"/>
  <w16cid:commentId w16cid:paraId="724F3FBF" w16cid:durableId="28D2CD23"/>
  <w16cid:commentId w16cid:paraId="26D762EA" w16cid:durableId="28D2CDFA"/>
  <w16cid:commentId w16cid:paraId="45A5940E" w16cid:durableId="28D2D076"/>
  <w16cid:commentId w16cid:paraId="2F05DCA9" w16cid:durableId="28D2D0F8"/>
  <w16cid:commentId w16cid:paraId="5C4DAD31" w16cid:durableId="28D2D4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CE60A" w14:textId="77777777" w:rsidR="005B3EB5" w:rsidRDefault="005B3EB5">
      <w:pPr>
        <w:spacing w:after="0" w:line="240" w:lineRule="auto"/>
      </w:pPr>
      <w:r>
        <w:separator/>
      </w:r>
    </w:p>
  </w:endnote>
  <w:endnote w:type="continuationSeparator" w:id="0">
    <w:p w14:paraId="36E538C1" w14:textId="77777777" w:rsidR="005B3EB5" w:rsidRDefault="005B3EB5">
      <w:pPr>
        <w:spacing w:after="0" w:line="240" w:lineRule="auto"/>
      </w:pPr>
      <w:r>
        <w:continuationSeparator/>
      </w:r>
    </w:p>
  </w:endnote>
  <w:endnote w:type="continuationNotice" w:id="1">
    <w:p w14:paraId="47210001" w14:textId="77777777" w:rsidR="005B3EB5" w:rsidRDefault="005B3E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502CB" w14:textId="2701DB53" w:rsidR="00794E0D" w:rsidRDefault="00794E0D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C230" w14:textId="77777777" w:rsidR="005B3EB5" w:rsidRDefault="005B3EB5">
      <w:pPr>
        <w:spacing w:after="0" w:line="240" w:lineRule="auto"/>
      </w:pPr>
      <w:r>
        <w:separator/>
      </w:r>
    </w:p>
  </w:footnote>
  <w:footnote w:type="continuationSeparator" w:id="0">
    <w:p w14:paraId="2CE3E275" w14:textId="77777777" w:rsidR="005B3EB5" w:rsidRDefault="005B3EB5">
      <w:pPr>
        <w:spacing w:after="0" w:line="240" w:lineRule="auto"/>
      </w:pPr>
      <w:r>
        <w:continuationSeparator/>
      </w:r>
    </w:p>
  </w:footnote>
  <w:footnote w:type="continuationNotice" w:id="1">
    <w:p w14:paraId="1081E426" w14:textId="77777777" w:rsidR="005B3EB5" w:rsidRDefault="005B3EB5">
      <w:pPr>
        <w:spacing w:after="0" w:line="240" w:lineRule="auto"/>
      </w:pP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ivika Sale">
    <w15:presenceInfo w15:providerId="AD" w15:userId="S::Iivika.Sale@just.ee::078bb3df-7791-467a-bb64-7407f2dff0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C89"/>
    <w:rsid w:val="00000147"/>
    <w:rsid w:val="0000104A"/>
    <w:rsid w:val="00013ED5"/>
    <w:rsid w:val="0002239B"/>
    <w:rsid w:val="00050E3D"/>
    <w:rsid w:val="00055A6A"/>
    <w:rsid w:val="00082877"/>
    <w:rsid w:val="000A56F1"/>
    <w:rsid w:val="000C7CB8"/>
    <w:rsid w:val="000E2E3A"/>
    <w:rsid w:val="000E6315"/>
    <w:rsid w:val="001112BF"/>
    <w:rsid w:val="0011385F"/>
    <w:rsid w:val="00131F7A"/>
    <w:rsid w:val="001733BA"/>
    <w:rsid w:val="00173705"/>
    <w:rsid w:val="00175438"/>
    <w:rsid w:val="00177ACD"/>
    <w:rsid w:val="001862B8"/>
    <w:rsid w:val="001869A2"/>
    <w:rsid w:val="0018721A"/>
    <w:rsid w:val="001B481F"/>
    <w:rsid w:val="001B5A4F"/>
    <w:rsid w:val="001B61B5"/>
    <w:rsid w:val="001C09F4"/>
    <w:rsid w:val="001E0724"/>
    <w:rsid w:val="001E1AC0"/>
    <w:rsid w:val="001E3D52"/>
    <w:rsid w:val="001F2DFB"/>
    <w:rsid w:val="0021731C"/>
    <w:rsid w:val="0022261C"/>
    <w:rsid w:val="00246045"/>
    <w:rsid w:val="002468A6"/>
    <w:rsid w:val="00247805"/>
    <w:rsid w:val="00273F77"/>
    <w:rsid w:val="002B2377"/>
    <w:rsid w:val="003018FE"/>
    <w:rsid w:val="003037F7"/>
    <w:rsid w:val="003105CA"/>
    <w:rsid w:val="003126C1"/>
    <w:rsid w:val="00363CB1"/>
    <w:rsid w:val="0037757E"/>
    <w:rsid w:val="00382D90"/>
    <w:rsid w:val="00383597"/>
    <w:rsid w:val="00387042"/>
    <w:rsid w:val="00394CCD"/>
    <w:rsid w:val="003B5134"/>
    <w:rsid w:val="003D480C"/>
    <w:rsid w:val="003E062B"/>
    <w:rsid w:val="003E13C1"/>
    <w:rsid w:val="00413D39"/>
    <w:rsid w:val="0041684A"/>
    <w:rsid w:val="004414E5"/>
    <w:rsid w:val="00454949"/>
    <w:rsid w:val="0048070F"/>
    <w:rsid w:val="00487EC1"/>
    <w:rsid w:val="004C7F11"/>
    <w:rsid w:val="004D2DA3"/>
    <w:rsid w:val="004E3F67"/>
    <w:rsid w:val="004F6DD7"/>
    <w:rsid w:val="0051663F"/>
    <w:rsid w:val="005513A3"/>
    <w:rsid w:val="005561DF"/>
    <w:rsid w:val="005927F9"/>
    <w:rsid w:val="00593431"/>
    <w:rsid w:val="005B3EB5"/>
    <w:rsid w:val="005D0EED"/>
    <w:rsid w:val="005D1687"/>
    <w:rsid w:val="005D18CE"/>
    <w:rsid w:val="005D52DD"/>
    <w:rsid w:val="005F7A53"/>
    <w:rsid w:val="00602452"/>
    <w:rsid w:val="0060335A"/>
    <w:rsid w:val="00611D4B"/>
    <w:rsid w:val="006237E4"/>
    <w:rsid w:val="00630341"/>
    <w:rsid w:val="0064671D"/>
    <w:rsid w:val="00666292"/>
    <w:rsid w:val="00685A20"/>
    <w:rsid w:val="00694268"/>
    <w:rsid w:val="006C3EDE"/>
    <w:rsid w:val="006E3C74"/>
    <w:rsid w:val="006E5547"/>
    <w:rsid w:val="00734267"/>
    <w:rsid w:val="00765FC1"/>
    <w:rsid w:val="00766DE6"/>
    <w:rsid w:val="00781DDD"/>
    <w:rsid w:val="00787B5A"/>
    <w:rsid w:val="00792455"/>
    <w:rsid w:val="00794E0D"/>
    <w:rsid w:val="007A6F8C"/>
    <w:rsid w:val="007B6BA9"/>
    <w:rsid w:val="007E0C43"/>
    <w:rsid w:val="007E0ED0"/>
    <w:rsid w:val="007F2EB8"/>
    <w:rsid w:val="00802096"/>
    <w:rsid w:val="0080712E"/>
    <w:rsid w:val="008261FE"/>
    <w:rsid w:val="00844336"/>
    <w:rsid w:val="00857562"/>
    <w:rsid w:val="00875370"/>
    <w:rsid w:val="00877479"/>
    <w:rsid w:val="00884C89"/>
    <w:rsid w:val="00894B01"/>
    <w:rsid w:val="008D0216"/>
    <w:rsid w:val="008F0E97"/>
    <w:rsid w:val="008F459B"/>
    <w:rsid w:val="008F66E1"/>
    <w:rsid w:val="00902648"/>
    <w:rsid w:val="0092542A"/>
    <w:rsid w:val="0093598E"/>
    <w:rsid w:val="00970B46"/>
    <w:rsid w:val="00971908"/>
    <w:rsid w:val="00990F0D"/>
    <w:rsid w:val="009A667E"/>
    <w:rsid w:val="009D5D37"/>
    <w:rsid w:val="009F4CF2"/>
    <w:rsid w:val="009F5CFD"/>
    <w:rsid w:val="009F62DC"/>
    <w:rsid w:val="00A76E77"/>
    <w:rsid w:val="00AA4174"/>
    <w:rsid w:val="00AB50D7"/>
    <w:rsid w:val="00AD32EC"/>
    <w:rsid w:val="00AD672F"/>
    <w:rsid w:val="00AF0E60"/>
    <w:rsid w:val="00B465E5"/>
    <w:rsid w:val="00B51AC2"/>
    <w:rsid w:val="00B567C6"/>
    <w:rsid w:val="00BE28A8"/>
    <w:rsid w:val="00BF50A0"/>
    <w:rsid w:val="00C748CB"/>
    <w:rsid w:val="00CA07C0"/>
    <w:rsid w:val="00CC074A"/>
    <w:rsid w:val="00CC459C"/>
    <w:rsid w:val="00CE47A5"/>
    <w:rsid w:val="00CF5588"/>
    <w:rsid w:val="00D0111A"/>
    <w:rsid w:val="00D249FA"/>
    <w:rsid w:val="00D33CA1"/>
    <w:rsid w:val="00D54CB6"/>
    <w:rsid w:val="00DA13EE"/>
    <w:rsid w:val="00DB78A7"/>
    <w:rsid w:val="00E00320"/>
    <w:rsid w:val="00E04879"/>
    <w:rsid w:val="00E170AE"/>
    <w:rsid w:val="00E17878"/>
    <w:rsid w:val="00E206EA"/>
    <w:rsid w:val="00E412D3"/>
    <w:rsid w:val="00E56540"/>
    <w:rsid w:val="00E579D2"/>
    <w:rsid w:val="00E611EC"/>
    <w:rsid w:val="00E80FE3"/>
    <w:rsid w:val="00EC2A24"/>
    <w:rsid w:val="00ED254D"/>
    <w:rsid w:val="00EF1E81"/>
    <w:rsid w:val="00EF37C0"/>
    <w:rsid w:val="00F0334D"/>
    <w:rsid w:val="00F17680"/>
    <w:rsid w:val="00F54FEC"/>
    <w:rsid w:val="00F60B73"/>
    <w:rsid w:val="00F91EF5"/>
    <w:rsid w:val="00FD711C"/>
    <w:rsid w:val="00FF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14A66"/>
  <w15:docId w15:val="{F31709A8-D9E7-41C7-BD6D-15EF552F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Times New Roman" w:hAnsi="Roboto" w:cs="Roboto"/>
        <w:sz w:val="24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1869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65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65FC1"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F1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F1E81"/>
  </w:style>
  <w:style w:type="paragraph" w:styleId="Jalus">
    <w:name w:val="footer"/>
    <w:basedOn w:val="Normaallaad"/>
    <w:link w:val="JalusMrk"/>
    <w:uiPriority w:val="99"/>
    <w:unhideWhenUsed/>
    <w:rsid w:val="00EF1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F1E81"/>
  </w:style>
  <w:style w:type="character" w:styleId="Hperlink">
    <w:name w:val="Hyperlink"/>
    <w:basedOn w:val="Liguvaikefont"/>
    <w:uiPriority w:val="99"/>
    <w:unhideWhenUsed/>
    <w:rsid w:val="00AF0E60"/>
    <w:rPr>
      <w:color w:val="0563C1"/>
      <w:u w:val="single"/>
    </w:rPr>
  </w:style>
  <w:style w:type="character" w:customStyle="1" w:styleId="Pealkiri1Mrk">
    <w:name w:val="Pealkiri 1 Märk"/>
    <w:basedOn w:val="Liguvaikefont"/>
    <w:link w:val="Pealkiri1"/>
    <w:uiPriority w:val="9"/>
    <w:rsid w:val="001869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oendilik">
    <w:name w:val="List Paragraph"/>
    <w:basedOn w:val="Normaallaad"/>
    <w:uiPriority w:val="34"/>
    <w:qFormat/>
    <w:rsid w:val="001869A2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5513A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513A3"/>
    <w:pPr>
      <w:spacing w:line="240" w:lineRule="auto"/>
    </w:pPr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513A3"/>
    <w:rPr>
      <w:sz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E0C4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E0C43"/>
    <w:rPr>
      <w:b/>
      <w:bCs/>
      <w:sz w:val="20"/>
    </w:rPr>
  </w:style>
  <w:style w:type="paragraph" w:styleId="Redaktsioon">
    <w:name w:val="Revision"/>
    <w:hidden/>
    <w:uiPriority w:val="99"/>
    <w:semiHidden/>
    <w:rsid w:val="000C7C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EC640A3550B4396BD9392D0BAF999" ma:contentTypeVersion="2" ma:contentTypeDescription="Loo uus dokument" ma:contentTypeScope="" ma:versionID="51545aaa11e7b4cd2337f2aee2d8c1c0">
  <xsd:schema xmlns:xsd="http://www.w3.org/2001/XMLSchema" xmlns:xs="http://www.w3.org/2001/XMLSchema" xmlns:p="http://schemas.microsoft.com/office/2006/metadata/properties" xmlns:ns2="89a7eeb4-f90b-4150-8553-bf36c97e4880" targetNamespace="http://schemas.microsoft.com/office/2006/metadata/properties" ma:root="true" ma:fieldsID="3384a5422897098bf415d3297dd47062" ns2:_="">
    <xsd:import namespace="89a7eeb4-f90b-4150-8553-bf36c97e488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a7eeb4-f90b-4150-8553-bf36c97e48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7DF811-1FE7-411B-BCC0-B65D3398CA1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9a7eeb4-f90b-4150-8553-bf36c97e4880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1D2AA53-E2F3-4B86-8EFF-5BD5EFD54A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6DCE47-F26C-4883-A5E4-74D83F9ABC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1A941D-12F1-47A8-A5B8-078FD8C9AA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a7eeb4-f90b-4150-8553-bf36c97e48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8</Pages>
  <Words>2998</Words>
  <Characters>17392</Characters>
  <Application>Microsoft Office Word</Application>
  <DocSecurity>0</DocSecurity>
  <Lines>144</Lines>
  <Paragraphs>40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MFA</Company>
  <LinksUpToDate>false</LinksUpToDate>
  <CharactersWithSpaces>20350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Kerli Veski</dc:creator>
  <cp:lastModifiedBy>Iivika Sale</cp:lastModifiedBy>
  <cp:revision>9</cp:revision>
  <cp:lastPrinted>2023-08-30T07:49:00Z</cp:lastPrinted>
  <dcterms:created xsi:type="dcterms:W3CDTF">2023-09-25T12:45:00Z</dcterms:created>
  <dcterms:modified xsi:type="dcterms:W3CDTF">2023-10-13T19:24:00Z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0x0101004DDEC640A3550B4396BD9392D0BAF999</vt:lpwstr>
  </property>
</Properties>
</file>